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A3B0C" w:rsidR="0067255B" w:rsidP="00810FFB" w:rsidRDefault="4AD480A6" w14:paraId="6E486AB1" w14:textId="777777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commentRangeStart w:id="1704507333"/>
      <w:r w:rsidRPr="6AED2F4E" w:rsidR="4AD480A6">
        <w:rPr>
          <w:rFonts w:ascii="Times New Roman" w:hAnsi="Times New Roman" w:cs="Times New Roman"/>
          <w:sz w:val="24"/>
          <w:szCs w:val="24"/>
        </w:rPr>
        <w:t>EELNÕU</w:t>
      </w:r>
    </w:p>
    <w:p w:rsidRPr="008A3B0C" w:rsidR="0067255B" w:rsidP="00810FFB" w:rsidRDefault="00D55C44" w14:paraId="6B31ECB4" w14:textId="7DCA19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6AED2F4E" w:rsidR="00D55C44">
        <w:rPr>
          <w:rFonts w:ascii="Times New Roman" w:hAnsi="Times New Roman" w:cs="Times New Roman"/>
          <w:sz w:val="24"/>
          <w:szCs w:val="24"/>
        </w:rPr>
        <w:t>19.06</w:t>
      </w:r>
      <w:r w:rsidRPr="6AED2F4E" w:rsidR="780CF96F">
        <w:rPr>
          <w:rFonts w:ascii="Times New Roman" w:hAnsi="Times New Roman" w:cs="Times New Roman"/>
          <w:sz w:val="24"/>
          <w:szCs w:val="24"/>
        </w:rPr>
        <w:t>.202</w:t>
      </w:r>
      <w:r w:rsidRPr="6AED2F4E" w:rsidR="6F828029">
        <w:rPr>
          <w:rFonts w:ascii="Times New Roman" w:hAnsi="Times New Roman" w:cs="Times New Roman"/>
          <w:sz w:val="24"/>
          <w:szCs w:val="24"/>
        </w:rPr>
        <w:t>5</w:t>
      </w:r>
      <w:commentRangeEnd w:id="1704507333"/>
      <w:r>
        <w:rPr>
          <w:rStyle w:val="CommentReference"/>
        </w:rPr>
        <w:commentReference w:id="1704507333"/>
      </w:r>
    </w:p>
    <w:p w:rsidRPr="00810FFB" w:rsidR="00FD159B" w:rsidP="00810FFB" w:rsidRDefault="00FD159B" w14:paraId="1EA2EAA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165B38" w:rsidR="00FD159B" w:rsidP="00165B38" w:rsidRDefault="4AD480A6" w14:paraId="0F7F8140" w14:textId="3EDAA6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Keskkonnajärelevalve seaduse ja teiste seaduste muutmise seadus </w:t>
      </w:r>
      <w:bookmarkStart w:name="_Hlk151021639" w:id="0"/>
      <w:r w:rsidRPr="4FEEABD4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Pr="4FEEABD4" w:rsidR="7BA62B94">
        <w:rPr>
          <w:rFonts w:ascii="Times New Roman" w:hAnsi="Times New Roman" w:cs="Times New Roman"/>
          <w:b/>
          <w:bCs/>
          <w:sz w:val="32"/>
          <w:szCs w:val="32"/>
        </w:rPr>
        <w:t xml:space="preserve">Keskkonnaameti </w:t>
      </w:r>
      <w:r w:rsidRPr="4FEEABD4" w:rsidR="329A1D10">
        <w:rPr>
          <w:rFonts w:ascii="Times New Roman" w:hAnsi="Times New Roman" w:cs="Times New Roman"/>
          <w:b/>
          <w:bCs/>
          <w:sz w:val="32"/>
          <w:szCs w:val="32"/>
        </w:rPr>
        <w:t>vahetu</w:t>
      </w:r>
      <w:r w:rsidRPr="4FEEABD4" w:rsidR="21158907">
        <w:rPr>
          <w:rFonts w:ascii="Times New Roman" w:hAnsi="Times New Roman" w:cs="Times New Roman"/>
          <w:b/>
          <w:bCs/>
          <w:sz w:val="32"/>
          <w:szCs w:val="32"/>
        </w:rPr>
        <w:t xml:space="preserve"> sunni kohald</w:t>
      </w:r>
      <w:r w:rsidRPr="4FEEABD4">
        <w:rPr>
          <w:rFonts w:ascii="Times New Roman" w:hAnsi="Times New Roman" w:cs="Times New Roman"/>
          <w:b/>
          <w:bCs/>
          <w:sz w:val="32"/>
          <w:szCs w:val="32"/>
        </w:rPr>
        <w:t xml:space="preserve">amise </w:t>
      </w:r>
      <w:r w:rsidRPr="4FEEABD4" w:rsidR="4C1393E4">
        <w:rPr>
          <w:rFonts w:ascii="Times New Roman" w:hAnsi="Times New Roman" w:cs="Times New Roman"/>
          <w:b/>
          <w:bCs/>
          <w:sz w:val="32"/>
          <w:szCs w:val="32"/>
        </w:rPr>
        <w:t xml:space="preserve">õiguse </w:t>
      </w:r>
      <w:r w:rsidRPr="4FEEABD4">
        <w:rPr>
          <w:rFonts w:ascii="Times New Roman" w:hAnsi="Times New Roman" w:cs="Times New Roman"/>
          <w:b/>
          <w:bCs/>
          <w:sz w:val="32"/>
          <w:szCs w:val="32"/>
        </w:rPr>
        <w:t>laiendamine)</w:t>
      </w:r>
      <w:bookmarkEnd w:id="0"/>
    </w:p>
    <w:p w:rsidRPr="00810FFB" w:rsidR="00FD159B" w:rsidP="00810FFB" w:rsidRDefault="00FD159B" w14:paraId="50AA78CE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42C0" w:rsidP="008642C0" w:rsidRDefault="008642C0" w14:paraId="287E11CA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A3B0C" w:rsidR="008642C0" w:rsidP="008642C0" w:rsidRDefault="0067255B" w14:paraId="4FD02AC9" w14:textId="3E7F62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8A3B0C" w:rsidR="008642C0">
        <w:rPr>
          <w:rFonts w:ascii="Times New Roman" w:hAnsi="Times New Roman" w:cs="Times New Roman"/>
          <w:b/>
          <w:bCs/>
          <w:sz w:val="24"/>
          <w:szCs w:val="24"/>
        </w:rPr>
        <w:t>Keskkonnajärelevalve seaduse muutmine</w:t>
      </w:r>
    </w:p>
    <w:p w:rsidR="008642C0" w:rsidP="008642C0" w:rsidRDefault="008642C0" w14:paraId="0006494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8642C0" w:rsidP="008642C0" w:rsidRDefault="008642C0" w14:paraId="0C34C2C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Keskkonnajärelevalve seaduses tehakse järgmised muudatused:</w:t>
      </w:r>
    </w:p>
    <w:p w:rsidRPr="00810FFB" w:rsidR="008642C0" w:rsidP="008642C0" w:rsidRDefault="008642C0" w14:paraId="5F209A9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8642C0" w:rsidP="008642C0" w:rsidRDefault="008642C0" w14:paraId="00D8767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3B0C">
        <w:rPr>
          <w:rFonts w:ascii="Times New Roman" w:hAnsi="Times New Roman" w:cs="Times New Roman"/>
          <w:sz w:val="24"/>
          <w:szCs w:val="24"/>
        </w:rPr>
        <w:t xml:space="preserve"> paragrahvi 13 lõike 1 esimeses lauses asendatakse sõnad „tõendavad inspektori tõend ja tunnusmärk“ sõnadega „tõendab inspektori tõend“;</w:t>
      </w:r>
    </w:p>
    <w:p w:rsidRPr="008A3B0C" w:rsidR="008642C0" w:rsidP="008642C0" w:rsidRDefault="008642C0" w14:paraId="0B46479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8642C0" w:rsidP="008642C0" w:rsidRDefault="008642C0" w14:paraId="22345B5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3B0C">
        <w:rPr>
          <w:rFonts w:ascii="Times New Roman" w:hAnsi="Times New Roman" w:cs="Times New Roman"/>
          <w:sz w:val="24"/>
          <w:szCs w:val="24"/>
        </w:rPr>
        <w:t xml:space="preserve"> paragrahv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A3B0C">
        <w:rPr>
          <w:rFonts w:ascii="Times New Roman" w:hAnsi="Times New Roman" w:cs="Times New Roman"/>
          <w:sz w:val="24"/>
          <w:szCs w:val="24"/>
        </w:rPr>
        <w:t xml:space="preserve"> 13 lõige 3 tunnistatakse kehtetuks;</w:t>
      </w:r>
    </w:p>
    <w:p w:rsidRPr="008A3B0C" w:rsidR="008642C0" w:rsidP="008642C0" w:rsidRDefault="008642C0" w14:paraId="4DA02F5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8642C0" w:rsidP="008642C0" w:rsidRDefault="008642C0" w14:paraId="154611C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52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8A3B0C">
        <w:rPr>
          <w:rFonts w:ascii="Times New Roman" w:hAnsi="Times New Roman" w:cs="Times New Roman"/>
          <w:sz w:val="24"/>
          <w:szCs w:val="24"/>
        </w:rPr>
        <w:t xml:space="preserve"> paragrahv 15 muudetakse ja sõnastatakse järgmiselt:</w:t>
      </w:r>
    </w:p>
    <w:p w:rsidRPr="008A3B0C" w:rsidR="008642C0" w:rsidP="008642C0" w:rsidRDefault="008642C0" w14:paraId="3C252C14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„§ 15. </w:t>
      </w:r>
      <w:r>
        <w:rPr>
          <w:rFonts w:ascii="Times New Roman" w:hAnsi="Times New Roman" w:cs="Times New Roman"/>
          <w:b/>
          <w:bCs/>
          <w:sz w:val="24"/>
          <w:szCs w:val="24"/>
        </w:rPr>
        <w:t>Riigi k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eskkonnakaitseinspektori õigus vahetu sunni kohaldamiseks</w:t>
      </w:r>
    </w:p>
    <w:p w:rsidR="008642C0" w:rsidP="008642C0" w:rsidRDefault="008642C0" w14:paraId="7918CFD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8642C0" w:rsidP="008642C0" w:rsidRDefault="008642C0" w14:paraId="47EB078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(1) Riigi keskkonnakaitseinspektoril on lubatud keskkonnajärelevalves ametiülesannete täitmisel kasutada </w:t>
      </w:r>
      <w:r>
        <w:rPr>
          <w:rFonts w:ascii="Times New Roman" w:hAnsi="Times New Roman" w:cs="Times New Roman"/>
          <w:sz w:val="24"/>
          <w:szCs w:val="24"/>
        </w:rPr>
        <w:t xml:space="preserve">seaduses sätestatud juhul </w:t>
      </w:r>
      <w:r w:rsidRPr="008A3B0C">
        <w:rPr>
          <w:rFonts w:ascii="Times New Roman" w:hAnsi="Times New Roman" w:cs="Times New Roman"/>
          <w:sz w:val="24"/>
          <w:szCs w:val="24"/>
        </w:rPr>
        <w:t xml:space="preserve">füüsilist jõudu </w:t>
      </w:r>
      <w:r>
        <w:rPr>
          <w:rFonts w:ascii="Times New Roman" w:hAnsi="Times New Roman" w:cs="Times New Roman"/>
          <w:sz w:val="24"/>
          <w:szCs w:val="24"/>
        </w:rPr>
        <w:t>ning</w:t>
      </w:r>
      <w:r w:rsidRPr="008A3B0C">
        <w:rPr>
          <w:rFonts w:ascii="Times New Roman" w:hAnsi="Times New Roman" w:cs="Times New Roman"/>
          <w:sz w:val="24"/>
          <w:szCs w:val="24"/>
        </w:rPr>
        <w:t xml:space="preserve"> kanda </w:t>
      </w:r>
      <w:r>
        <w:rPr>
          <w:rFonts w:ascii="Times New Roman" w:hAnsi="Times New Roman" w:cs="Times New Roman"/>
          <w:sz w:val="24"/>
          <w:szCs w:val="24"/>
        </w:rPr>
        <w:t>ja</w:t>
      </w:r>
      <w:r w:rsidRPr="008A3B0C">
        <w:rPr>
          <w:rFonts w:ascii="Times New Roman" w:hAnsi="Times New Roman" w:cs="Times New Roman"/>
          <w:sz w:val="24"/>
          <w:szCs w:val="24"/>
        </w:rPr>
        <w:t xml:space="preserve"> kasutada </w:t>
      </w:r>
      <w:r w:rsidRPr="00D44051">
        <w:rPr>
          <w:rFonts w:ascii="Times New Roman" w:hAnsi="Times New Roman" w:cs="Times New Roman"/>
          <w:sz w:val="24"/>
          <w:szCs w:val="24"/>
        </w:rPr>
        <w:t xml:space="preserve">seaduses sätestatud juhul </w:t>
      </w:r>
      <w:r>
        <w:rPr>
          <w:rFonts w:ascii="Times New Roman" w:hAnsi="Times New Roman" w:cs="Times New Roman"/>
          <w:sz w:val="24"/>
          <w:szCs w:val="24"/>
        </w:rPr>
        <w:t xml:space="preserve">ja liiki </w:t>
      </w:r>
      <w:r w:rsidRPr="008A3B0C">
        <w:rPr>
          <w:rFonts w:ascii="Times New Roman" w:hAnsi="Times New Roman" w:cs="Times New Roman"/>
          <w:sz w:val="24"/>
          <w:szCs w:val="24"/>
        </w:rPr>
        <w:t>teenistusrelva ja erivahendeid korrakaitseseaduses sätestatud alusel ja korras.</w:t>
      </w:r>
    </w:p>
    <w:p w:rsidR="008642C0" w:rsidP="008642C0" w:rsidRDefault="008642C0" w14:paraId="1E8CD9B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8642C0" w:rsidP="008642C0" w:rsidRDefault="008642C0" w14:paraId="1C898EF0" w14:textId="10C08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(2) Teenistusrelva ja selle laskemoona käi</w:t>
      </w:r>
      <w:r>
        <w:rPr>
          <w:rFonts w:ascii="Times New Roman" w:hAnsi="Times New Roman" w:cs="Times New Roman"/>
          <w:sz w:val="24"/>
          <w:szCs w:val="24"/>
        </w:rPr>
        <w:t>deldakse</w:t>
      </w:r>
      <w:r w:rsidRPr="008A3B0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antakse üle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ins w:author="Moonika Kuusk - JUSTDIGI" w:date="2025-09-30T15:32:00Z" w16du:dateUtc="2025-09-30T12:32:00Z" w:id="1">
        <w:r w:rsidR="00DB5593">
          <w:rPr>
            <w:rFonts w:ascii="Times New Roman" w:hAnsi="Times New Roman" w:cs="Times New Roman"/>
            <w:sz w:val="24"/>
            <w:szCs w:val="24"/>
          </w:rPr>
          <w:t>ning</w:t>
        </w:r>
      </w:ins>
      <w:del w:author="Moonika Kuusk - JUSTDIGI" w:date="2025-09-30T15:32:00Z" w16du:dateUtc="2025-09-30T12:32:00Z" w:id="2">
        <w:r w:rsidRPr="008A3B0C" w:rsidDel="00DB5593">
          <w:rPr>
            <w:rFonts w:ascii="Times New Roman" w:hAnsi="Times New Roman" w:cs="Times New Roman"/>
            <w:sz w:val="24"/>
            <w:szCs w:val="24"/>
          </w:rPr>
          <w:delText>ja</w:delText>
        </w:r>
      </w:del>
      <w:r w:rsidRPr="008A3B0C">
        <w:rPr>
          <w:rFonts w:ascii="Times New Roman" w:hAnsi="Times New Roman" w:cs="Times New Roman"/>
          <w:sz w:val="24"/>
          <w:szCs w:val="24"/>
        </w:rPr>
        <w:t xml:space="preserve"> relval</w:t>
      </w:r>
      <w:r>
        <w:rPr>
          <w:rFonts w:ascii="Times New Roman" w:hAnsi="Times New Roman" w:cs="Times New Roman"/>
          <w:sz w:val="24"/>
          <w:szCs w:val="24"/>
        </w:rPr>
        <w:t>uba</w:t>
      </w:r>
      <w:r w:rsidRPr="008A3B0C">
        <w:rPr>
          <w:rFonts w:ascii="Times New Roman" w:hAnsi="Times New Roman" w:cs="Times New Roman"/>
          <w:sz w:val="24"/>
          <w:szCs w:val="24"/>
        </w:rPr>
        <w:t xml:space="preserve"> an</w:t>
      </w:r>
      <w:r>
        <w:rPr>
          <w:rFonts w:ascii="Times New Roman" w:hAnsi="Times New Roman" w:cs="Times New Roman"/>
          <w:sz w:val="24"/>
          <w:szCs w:val="24"/>
        </w:rPr>
        <w:t>takse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relvaseaduse ja selle alusel kehtestatud korra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A3B0C">
        <w:rPr>
          <w:rFonts w:ascii="Times New Roman" w:hAnsi="Times New Roman" w:cs="Times New Roman"/>
          <w:sz w:val="24"/>
          <w:szCs w:val="24"/>
        </w:rPr>
        <w:t>.</w:t>
      </w:r>
    </w:p>
    <w:p w:rsidR="008642C0" w:rsidP="008642C0" w:rsidRDefault="008642C0" w14:paraId="643D42E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2C0" w:rsidP="00810FFB" w:rsidRDefault="008642C0" w14:paraId="23ABB32C" w14:textId="64DB5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(3) Riigi keskkonnakaitseinspektori erivahendite kandmise ja hoidmise korra kehtestab valdkonna eest vastutav minister määrusega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A3B0C">
        <w:rPr>
          <w:rFonts w:ascii="Times New Roman" w:hAnsi="Times New Roman" w:cs="Times New Roman"/>
          <w:sz w:val="24"/>
          <w:szCs w:val="24"/>
        </w:rPr>
        <w:t>“.</w:t>
      </w:r>
    </w:p>
    <w:p w:rsidR="008642C0" w:rsidP="00810FFB" w:rsidRDefault="008642C0" w14:paraId="19D3D671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255B" w:rsidP="00810FFB" w:rsidRDefault="008642C0" w14:paraId="66FD341A" w14:textId="4C1BD7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Atmosfääriõhu kaitse seaduse muutmine</w:t>
      </w:r>
    </w:p>
    <w:p w:rsidRPr="00810FFB" w:rsidR="008A3B0C" w:rsidP="00810FFB" w:rsidRDefault="008A3B0C" w14:paraId="469C7F2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5B" w:rsidP="00810FFB" w:rsidRDefault="0067255B" w14:paraId="5179F224" w14:textId="744D3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Atmosfääriõhu</w:t>
      </w:r>
      <w:ins w:author="Moonika Kuusk - JUSTDIGI" w:date="2025-09-30T12:06:00Z" w16du:dateUtc="2025-09-30T09:06:00Z" w:id="3">
        <w:r w:rsidR="00C91CD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8A3B0C">
        <w:rPr>
          <w:rFonts w:ascii="Times New Roman" w:hAnsi="Times New Roman" w:cs="Times New Roman"/>
          <w:sz w:val="24"/>
          <w:szCs w:val="24"/>
        </w:rPr>
        <w:t xml:space="preserve">kaitse seaduse § 224 </w:t>
      </w:r>
      <w:bookmarkStart w:name="_Hlk180053102" w:id="4"/>
      <w:r w:rsidR="00EA542F">
        <w:rPr>
          <w:rFonts w:ascii="Times New Roman" w:hAnsi="Times New Roman" w:cs="Times New Roman"/>
          <w:sz w:val="24"/>
          <w:szCs w:val="24"/>
        </w:rPr>
        <w:t xml:space="preserve">tekst </w:t>
      </w:r>
      <w:r w:rsidR="008C687A">
        <w:rPr>
          <w:rFonts w:ascii="Times New Roman" w:hAnsi="Times New Roman" w:cs="Times New Roman"/>
          <w:sz w:val="24"/>
          <w:szCs w:val="24"/>
        </w:rPr>
        <w:t xml:space="preserve">muudetakse ja sõnastatakse </w:t>
      </w:r>
      <w:r w:rsidR="00EA542F">
        <w:rPr>
          <w:rFonts w:ascii="Times New Roman" w:hAnsi="Times New Roman" w:cs="Times New Roman"/>
          <w:sz w:val="24"/>
          <w:szCs w:val="24"/>
        </w:rPr>
        <w:t>järgmise</w:t>
      </w:r>
      <w:r w:rsidR="008C687A">
        <w:rPr>
          <w:rFonts w:ascii="Times New Roman" w:hAnsi="Times New Roman" w:cs="Times New Roman"/>
          <w:sz w:val="24"/>
          <w:szCs w:val="24"/>
        </w:rPr>
        <w:t>lt</w:t>
      </w:r>
      <w:r w:rsidR="00EA542F">
        <w:rPr>
          <w:rFonts w:ascii="Times New Roman" w:hAnsi="Times New Roman" w:cs="Times New Roman"/>
          <w:sz w:val="24"/>
          <w:szCs w:val="24"/>
        </w:rPr>
        <w:t>:</w:t>
      </w:r>
    </w:p>
    <w:p w:rsidR="008C687A" w:rsidP="00EA542F" w:rsidRDefault="00EA542F" w14:paraId="257AAD6C" w14:textId="3214C2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C687A">
        <w:rPr>
          <w:rFonts w:ascii="Times New Roman" w:hAnsi="Times New Roman" w:cs="Times New Roman"/>
          <w:sz w:val="24"/>
          <w:szCs w:val="24"/>
        </w:rPr>
        <w:t xml:space="preserve">(1) </w:t>
      </w:r>
      <w:r w:rsidRPr="008C687A" w:rsidR="008C687A">
        <w:rPr>
          <w:rFonts w:ascii="Times New Roman" w:hAnsi="Times New Roman" w:cs="Times New Roman"/>
          <w:sz w:val="24"/>
          <w:szCs w:val="24"/>
        </w:rPr>
        <w:t>Keskkonnaametil on lubatud kasutada füüsilist jõudu</w:t>
      </w:r>
      <w:r w:rsidR="00CD1685">
        <w:rPr>
          <w:rFonts w:ascii="Times New Roman" w:hAnsi="Times New Roman" w:cs="Times New Roman"/>
          <w:sz w:val="24"/>
          <w:szCs w:val="24"/>
        </w:rPr>
        <w:t>,</w:t>
      </w:r>
      <w:r w:rsidRPr="008C687A" w:rsidR="008C687A">
        <w:rPr>
          <w:rFonts w:ascii="Times New Roman" w:hAnsi="Times New Roman" w:cs="Times New Roman"/>
          <w:sz w:val="24"/>
          <w:szCs w:val="24"/>
        </w:rPr>
        <w:t xml:space="preserve"> </w:t>
      </w:r>
      <w:r w:rsidR="008C687A">
        <w:rPr>
          <w:rFonts w:ascii="Times New Roman" w:hAnsi="Times New Roman" w:cs="Times New Roman"/>
          <w:sz w:val="24"/>
          <w:szCs w:val="24"/>
        </w:rPr>
        <w:t xml:space="preserve">erivahendeid ja teenistusrelvi </w:t>
      </w:r>
      <w:r w:rsidRPr="008C687A" w:rsidR="008C687A">
        <w:rPr>
          <w:rFonts w:ascii="Times New Roman" w:hAnsi="Times New Roman" w:cs="Times New Roman"/>
          <w:sz w:val="24"/>
          <w:szCs w:val="24"/>
        </w:rPr>
        <w:t>korrakaitseseaduses sätestatud alusel ja korras.</w:t>
      </w:r>
    </w:p>
    <w:bookmarkEnd w:id="4"/>
    <w:p w:rsidR="008C687A" w:rsidP="00EA542F" w:rsidRDefault="008C687A" w14:paraId="239B4D4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EA542F" w:rsidR="00EA542F" w:rsidP="00EA542F" w:rsidRDefault="00EA542F" w14:paraId="66B621C5" w14:textId="06987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EA542F">
        <w:rPr>
          <w:rFonts w:ascii="Times New Roman" w:hAnsi="Times New Roman" w:cs="Times New Roman"/>
          <w:sz w:val="24"/>
          <w:szCs w:val="24"/>
        </w:rPr>
        <w:t>Keskkonnaameti erivahendid on käerauad.</w:t>
      </w:r>
    </w:p>
    <w:p w:rsidRPr="00EA542F" w:rsidR="00EA542F" w:rsidP="00EA542F" w:rsidRDefault="00EA542F" w14:paraId="743A669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EA542F" w:rsidP="00EA542F" w:rsidRDefault="00EA542F" w14:paraId="1252A728" w14:textId="4DFE4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42F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Pr="00855119" w:rsid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>
        <w:rPr>
          <w:rFonts w:ascii="Times New Roman" w:hAnsi="Times New Roman" w:cs="Times New Roman"/>
          <w:sz w:val="24"/>
          <w:szCs w:val="24"/>
        </w:rPr>
        <w:t>külmrelv</w:t>
      </w:r>
      <w:r w:rsidRPr="00EA542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p w:rsidRPr="00810FFB" w:rsidR="008A3B0C" w:rsidP="00810FFB" w:rsidRDefault="008A3B0C" w14:paraId="4FA0A43F" w14:textId="725B1A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67255B" w14:paraId="4E4B349B" w14:textId="2E8EA7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642C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. Biotsiidiseaduse muutmine</w:t>
      </w:r>
    </w:p>
    <w:p w:rsidR="008A3B0C" w:rsidP="00810FFB" w:rsidRDefault="008A3B0C" w14:paraId="2916E50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D088A" w:rsidR="000D088A" w:rsidP="000D088A" w:rsidRDefault="0067255B" w14:paraId="0C462FC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B</w:t>
      </w:r>
      <w:r w:rsidRPr="008A3B0C" w:rsidR="0079221C">
        <w:rPr>
          <w:rFonts w:ascii="Times New Roman" w:hAnsi="Times New Roman" w:cs="Times New Roman"/>
          <w:sz w:val="24"/>
          <w:szCs w:val="24"/>
        </w:rPr>
        <w:t>iotsiidiseaduse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43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A3B0C" w:rsidR="0079221C">
        <w:rPr>
          <w:rFonts w:ascii="Times New Roman" w:hAnsi="Times New Roman" w:cs="Times New Roman"/>
          <w:sz w:val="24"/>
          <w:szCs w:val="24"/>
        </w:rPr>
        <w:t xml:space="preserve"> </w:t>
      </w:r>
      <w:bookmarkStart w:name="_Hlk180051957" w:id="5"/>
      <w:r w:rsidRPr="000D088A" w:rsidR="000D088A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8A3B0C" w:rsidR="000D088A" w:rsidP="000D088A" w:rsidRDefault="000D088A" w14:paraId="3F4E2747" w14:textId="7BCB6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88A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="001B0193" w:rsidP="00DD7BEE" w:rsidRDefault="001B0193" w14:paraId="58911D3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50768840" w:id="6"/>
    </w:p>
    <w:p w:rsidRPr="00DD7BEE" w:rsidR="00DD7BEE" w:rsidP="00DD7BEE" w:rsidRDefault="00DD7BEE" w14:paraId="6CC6642B" w14:textId="54338C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DD7BEE" w:rsidR="00DD7BEE" w:rsidP="00DD7BEE" w:rsidRDefault="00DD7BEE" w14:paraId="11FDB77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B0C" w:rsidP="00DD7BEE" w:rsidRDefault="00DD7BEE" w14:paraId="694C0689" w14:textId="2EE8D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Pr="00855119" w:rsid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 w:rsidRPr="00DD7BEE">
        <w:rPr>
          <w:rFonts w:ascii="Times New Roman" w:hAnsi="Times New Roman" w:cs="Times New Roman"/>
          <w:sz w:val="24"/>
          <w:szCs w:val="24"/>
        </w:rPr>
        <w:t>külmrelv.“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bookmarkEnd w:id="5"/>
    <w:p w:rsidR="00DD7BEE" w:rsidP="00DD7BEE" w:rsidRDefault="00DD7BEE" w14:paraId="5C84EE5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10FFB" w:rsidR="00FB07BB" w:rsidP="00DD7BEE" w:rsidRDefault="00FB07BB" w14:paraId="1AEAEA8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311" w:rsidP="00810FFB" w:rsidRDefault="005E0694" w14:paraId="0C7DF330" w14:textId="37CB3E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 Energiamajanduse korralduse seaduse muutmine</w:t>
      </w:r>
    </w:p>
    <w:p w:rsidR="005E0694" w:rsidP="00810FFB" w:rsidRDefault="005E0694" w14:paraId="675DF333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CE1AF5" w:rsidR="00C7406C" w:rsidP="00810FFB" w:rsidRDefault="09D97EC7" w14:paraId="01F17E90" w14:textId="6BCB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Energiamajanduse korralduse seadus</w:t>
      </w:r>
      <w:r w:rsidRPr="4FEEABD4" w:rsidR="39C8611F">
        <w:rPr>
          <w:rFonts w:ascii="Times New Roman" w:hAnsi="Times New Roman" w:cs="Times New Roman"/>
          <w:sz w:val="24"/>
          <w:szCs w:val="24"/>
        </w:rPr>
        <w:t>e</w:t>
      </w:r>
      <w:r w:rsidRPr="4FEEABD4" w:rsidR="79AD8913">
        <w:rPr>
          <w:rFonts w:ascii="Times New Roman" w:hAnsi="Times New Roman" w:cs="Times New Roman"/>
          <w:sz w:val="24"/>
          <w:szCs w:val="24"/>
        </w:rPr>
        <w:t xml:space="preserve"> </w:t>
      </w:r>
      <w:r w:rsidRPr="4FEEABD4" w:rsidR="76F51B99">
        <w:rPr>
          <w:rFonts w:ascii="Times New Roman" w:hAnsi="Times New Roman" w:cs="Times New Roman"/>
          <w:sz w:val="24"/>
          <w:szCs w:val="24"/>
        </w:rPr>
        <w:t xml:space="preserve">9. peatükki </w:t>
      </w:r>
      <w:r w:rsidRPr="4FEEABD4">
        <w:rPr>
          <w:rFonts w:ascii="Times New Roman" w:hAnsi="Times New Roman" w:cs="Times New Roman"/>
          <w:sz w:val="24"/>
          <w:szCs w:val="24"/>
        </w:rPr>
        <w:t>täiendatakse §-dega 33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del w:author="Moonika Kuusk - JUSTDIGI" w:date="2025-09-30T14:19:00Z" w16du:dateUtc="2025-09-30T11:19:00Z" w:id="7">
        <w:r w:rsidRPr="4FEEABD4" w:rsidDel="00BC0435" w:rsidR="0978000D">
          <w:rPr>
            <w:rFonts w:ascii="Arial" w:hAnsi="Arial" w:cs="Arial"/>
            <w:color w:val="202020"/>
            <w:sz w:val="21"/>
            <w:szCs w:val="21"/>
          </w:rPr>
          <w:delText xml:space="preserve"> </w:delText>
        </w:r>
      </w:del>
      <w:r w:rsidRPr="4FEEABD4" w:rsidR="0978000D">
        <w:rPr>
          <w:rFonts w:ascii="Arial" w:hAnsi="Arial" w:cs="Arial"/>
          <w:color w:val="202020"/>
          <w:sz w:val="21"/>
          <w:szCs w:val="21"/>
        </w:rPr>
        <w:t>–</w:t>
      </w:r>
      <w:r w:rsidRPr="4FEEABD4">
        <w:rPr>
          <w:rFonts w:ascii="Times New Roman" w:hAnsi="Times New Roman" w:cs="Times New Roman"/>
          <w:sz w:val="24"/>
          <w:szCs w:val="24"/>
        </w:rPr>
        <w:t>33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4FEEABD4">
        <w:rPr>
          <w:rFonts w:ascii="Times New Roman" w:hAnsi="Times New Roman" w:cs="Times New Roman"/>
          <w:sz w:val="24"/>
          <w:szCs w:val="24"/>
        </w:rPr>
        <w:t>järgmises sõnastuses:</w:t>
      </w:r>
    </w:p>
    <w:p w:rsidRPr="00C7406C" w:rsidR="00C7406C" w:rsidP="00C7406C" w:rsidRDefault="00C7406C" w14:paraId="1B9BC46B" w14:textId="118EAD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„§ 33</w:t>
      </w:r>
      <w:r w:rsidRPr="00C7406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7406C">
        <w:rPr>
          <w:rFonts w:ascii="Times New Roman" w:hAnsi="Times New Roman" w:cs="Times New Roman"/>
          <w:b/>
          <w:bCs/>
          <w:sz w:val="24"/>
          <w:szCs w:val="24"/>
        </w:rPr>
        <w:t>Riikliku järelevalve erimeetmed</w:t>
      </w:r>
    </w:p>
    <w:p w:rsidR="00C7406C" w:rsidP="00C7406C" w:rsidRDefault="00C7406C" w14:paraId="57B7AD2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06C" w:rsidP="00C7406C" w:rsidRDefault="09D97EC7" w14:paraId="04FEA64F" w14:textId="043F28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06C">
        <w:rPr>
          <w:rFonts w:ascii="Times New Roman" w:hAnsi="Times New Roman" w:cs="Times New Roman"/>
          <w:sz w:val="24"/>
          <w:szCs w:val="24"/>
        </w:rPr>
        <w:t>K</w:t>
      </w:r>
      <w:r w:rsidR="69AB0BB1">
        <w:rPr>
          <w:rFonts w:ascii="Times New Roman" w:hAnsi="Times New Roman" w:cs="Times New Roman"/>
          <w:sz w:val="24"/>
          <w:szCs w:val="24"/>
        </w:rPr>
        <w:t>eskkonnaamet</w:t>
      </w:r>
      <w:r w:rsidRPr="00C7406C">
        <w:rPr>
          <w:rFonts w:ascii="Times New Roman" w:hAnsi="Times New Roman" w:cs="Times New Roman"/>
          <w:sz w:val="24"/>
          <w:szCs w:val="24"/>
        </w:rPr>
        <w:t xml:space="preserve"> võib käesolevas seaduses sätestatud riikliku järelevalve teostamiseks kohaldada korrakaitseseaduse §-des 30</w:t>
      </w:r>
      <w:r w:rsidR="00D6647E">
        <w:rPr>
          <w:rFonts w:ascii="Times New Roman" w:hAnsi="Times New Roman" w:cs="Times New Roman"/>
          <w:sz w:val="24"/>
          <w:szCs w:val="24"/>
        </w:rPr>
        <w:t xml:space="preserve">, 31, </w:t>
      </w:r>
      <w:r w:rsidRPr="00C7406C">
        <w:rPr>
          <w:rFonts w:ascii="Times New Roman" w:hAnsi="Times New Roman" w:cs="Times New Roman"/>
          <w:sz w:val="24"/>
          <w:szCs w:val="24"/>
        </w:rPr>
        <w:t>32</w:t>
      </w:r>
      <w:r w:rsidR="00D6647E">
        <w:rPr>
          <w:rFonts w:ascii="Times New Roman" w:hAnsi="Times New Roman" w:cs="Times New Roman"/>
          <w:sz w:val="24"/>
          <w:szCs w:val="24"/>
        </w:rPr>
        <w:t xml:space="preserve">, </w:t>
      </w:r>
      <w:r w:rsidRPr="00C7406C">
        <w:rPr>
          <w:rFonts w:ascii="Times New Roman" w:hAnsi="Times New Roman" w:cs="Times New Roman"/>
          <w:sz w:val="24"/>
          <w:szCs w:val="24"/>
        </w:rPr>
        <w:t>49</w:t>
      </w:r>
      <w:r w:rsidR="00D6647E">
        <w:rPr>
          <w:rFonts w:ascii="Times New Roman" w:hAnsi="Times New Roman" w:cs="Times New Roman"/>
          <w:sz w:val="24"/>
          <w:szCs w:val="24"/>
        </w:rPr>
        <w:t xml:space="preserve">, </w:t>
      </w:r>
      <w:r w:rsidR="007B532C">
        <w:rPr>
          <w:rFonts w:ascii="Times New Roman" w:hAnsi="Times New Roman" w:cs="Times New Roman"/>
          <w:sz w:val="24"/>
          <w:szCs w:val="24"/>
        </w:rPr>
        <w:t xml:space="preserve">50, </w:t>
      </w:r>
      <w:r w:rsidR="00D6647E">
        <w:rPr>
          <w:rFonts w:ascii="Times New Roman" w:hAnsi="Times New Roman" w:cs="Times New Roman"/>
          <w:sz w:val="24"/>
          <w:szCs w:val="24"/>
        </w:rPr>
        <w:t>51</w:t>
      </w:r>
      <w:r w:rsidR="00D6647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7B532C" w:rsidR="00D6647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ja</w:t>
      </w:r>
      <w:r w:rsidR="00D6647E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="73523450">
        <w:rPr>
          <w:rFonts w:ascii="Times New Roman" w:hAnsi="Times New Roman" w:cs="Times New Roman"/>
          <w:sz w:val="24"/>
          <w:szCs w:val="24"/>
        </w:rPr>
        <w:t xml:space="preserve">52 </w:t>
      </w:r>
      <w:r w:rsidRPr="00C7406C">
        <w:rPr>
          <w:rFonts w:ascii="Times New Roman" w:hAnsi="Times New Roman" w:cs="Times New Roman"/>
          <w:sz w:val="24"/>
          <w:szCs w:val="24"/>
        </w:rPr>
        <w:t>sätestatud riikliku järelevalve erimeetmeid korrakaitseseaduses sätestatud alusel ja korras.</w:t>
      </w:r>
    </w:p>
    <w:p w:rsidR="00FD159B" w:rsidP="00915CFF" w:rsidRDefault="00FD159B" w14:paraId="32F929CB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5CFF" w:rsidP="00915CFF" w:rsidRDefault="00915CFF" w14:paraId="72C9FCD1" w14:textId="36E965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33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:rsidR="00915CFF" w:rsidP="00915CFF" w:rsidRDefault="00915CFF" w14:paraId="49F4C34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915CFF" w:rsidP="00915CFF" w:rsidRDefault="00915CFF" w14:paraId="4DF55808" w14:textId="0B18A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4:23:00Z" w16du:dateUtc="2025-09-30T11:23:00Z" w:id="8">
        <w:r w:rsidRPr="00AD08D1" w:rsidDel="00036763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AD08D1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AD08D1" w:rsidR="00915CFF" w:rsidP="00915CFF" w:rsidRDefault="00915CFF" w14:paraId="583F1CC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915CFF" w:rsidP="00915CFF" w:rsidRDefault="00915CFF" w14:paraId="08409B8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AD08D1" w:rsidR="00915CFF" w:rsidP="00915CFF" w:rsidRDefault="00915CFF" w14:paraId="319C10B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915CFF" w:rsidP="00915CFF" w:rsidRDefault="00915CFF" w14:paraId="4B3B1C6B" w14:textId="712679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FD159B">
        <w:rPr>
          <w:rFonts w:ascii="Times New Roman" w:hAnsi="Times New Roman" w:cs="Times New Roman"/>
          <w:sz w:val="24"/>
          <w:szCs w:val="24"/>
        </w:rPr>
        <w:t>.</w:t>
      </w:r>
    </w:p>
    <w:p w:rsidRPr="00C7406C" w:rsidR="00C7406C" w:rsidP="00C7406C" w:rsidRDefault="00C7406C" w14:paraId="45D1BC2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2D21" w:rsidP="00810FFB" w:rsidRDefault="31BE9478" w14:paraId="640E70D2" w14:textId="0B1C92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4FEEABD4" w:rsidR="67C91283">
        <w:rPr>
          <w:rFonts w:ascii="Times New Roman" w:hAnsi="Times New Roman" w:cs="Times New Roman"/>
          <w:b/>
          <w:bCs/>
          <w:sz w:val="24"/>
          <w:szCs w:val="24"/>
        </w:rPr>
        <w:t>Euroopa Liidu ühise põllumajanduspoliitika rakendamise seadus</w:t>
      </w:r>
      <w:r w:rsidRPr="4FEEABD4" w:rsidR="37C4DEF2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Pr="007073BE" w:rsidR="00D906B5" w:rsidP="4FEEABD4" w:rsidRDefault="00D906B5" w14:paraId="0550F89B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10ADA" w:rsidP="00B77797" w:rsidRDefault="00D906B5" w14:paraId="21B766F6" w14:textId="6A6209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81694012" w:id="9"/>
      <w:r w:rsidRPr="00D906B5">
        <w:rPr>
          <w:rFonts w:ascii="Times New Roman" w:hAnsi="Times New Roman" w:cs="Times New Roman"/>
          <w:sz w:val="24"/>
          <w:szCs w:val="24"/>
        </w:rPr>
        <w:t>Euroopa Liidu ühise põllumajanduspoliitika rakendamise seadus</w:t>
      </w:r>
      <w:r>
        <w:rPr>
          <w:rFonts w:ascii="Times New Roman" w:hAnsi="Times New Roman" w:cs="Times New Roman"/>
          <w:sz w:val="24"/>
          <w:szCs w:val="24"/>
        </w:rPr>
        <w:t xml:space="preserve">t täiendatakse </w:t>
      </w:r>
      <w:r w:rsidR="009A14DC">
        <w:rPr>
          <w:rFonts w:ascii="Times New Roman" w:hAnsi="Times New Roman" w:cs="Times New Roman"/>
          <w:sz w:val="24"/>
          <w:szCs w:val="24"/>
        </w:rPr>
        <w:t>§-ga 1</w:t>
      </w:r>
      <w:r w:rsidR="00AC1965">
        <w:rPr>
          <w:rFonts w:ascii="Times New Roman" w:hAnsi="Times New Roman" w:cs="Times New Roman"/>
          <w:sz w:val="24"/>
          <w:szCs w:val="24"/>
        </w:rPr>
        <w:t>2</w:t>
      </w:r>
      <w:r w:rsidR="009A14DC">
        <w:rPr>
          <w:rFonts w:ascii="Times New Roman" w:hAnsi="Times New Roman" w:cs="Times New Roman"/>
          <w:sz w:val="24"/>
          <w:szCs w:val="24"/>
        </w:rPr>
        <w:t>1</w:t>
      </w:r>
      <w:r w:rsidRPr="009D1C65" w:rsidR="009A14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A14DC"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  <w:r w:rsidR="009A14DC">
        <w:rPr>
          <w:rFonts w:ascii="Times New Roman" w:hAnsi="Times New Roman" w:cs="Times New Roman"/>
          <w:sz w:val="24"/>
          <w:szCs w:val="24"/>
        </w:rPr>
        <w:t>järgmises sõnastuses:</w:t>
      </w:r>
      <w:bookmarkStart w:name="_Hlk181604041" w:id="10"/>
    </w:p>
    <w:p w:rsidRPr="00010ADA" w:rsidR="00B77797" w:rsidP="00B77797" w:rsidRDefault="00B77797" w14:paraId="3FE46852" w14:textId="372BDC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„§ 1</w:t>
      </w:r>
      <w:r w:rsidR="00AC196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D08D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471CC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:rsidR="00B77797" w:rsidP="00B77797" w:rsidRDefault="00B77797" w14:paraId="3882E38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B77797" w:rsidP="00B77797" w:rsidRDefault="00B77797" w14:paraId="105FDF21" w14:textId="5EE5D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4:23:00Z" w16du:dateUtc="2025-09-30T11:23:00Z" w:id="11">
        <w:r w:rsidRPr="00AD08D1" w:rsidDel="00C05BB6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AD08D1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AD08D1" w:rsidR="00B77797" w:rsidP="00B77797" w:rsidRDefault="00B77797" w14:paraId="48FFBF1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B77797" w:rsidP="00B77797" w:rsidRDefault="00B77797" w14:paraId="1652C7D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AD08D1" w:rsidR="00B77797" w:rsidP="00B77797" w:rsidRDefault="00B77797" w14:paraId="00C9984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55890" w:rsidR="00B77797" w:rsidP="00B77797" w:rsidRDefault="00B77797" w14:paraId="59F2CA49" w14:textId="49DB4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10"/>
    <w:p w:rsidR="00D92D21" w:rsidP="00810FFB" w:rsidRDefault="00D92D21" w14:paraId="15CBD2F4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A3B0C" w:rsidR="0067255B" w:rsidP="00810FFB" w:rsidRDefault="005245D6" w14:paraId="2B6062C5" w14:textId="623679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Geneetiliselt muundatud mikroorganismide suletud keskkonnas kasutamise seadus</w:t>
      </w:r>
      <w:r w:rsidRPr="008A3B0C" w:rsidR="000E64BD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bookmarkEnd w:id="6"/>
    <w:p w:rsidR="008A3B0C" w:rsidP="00810FFB" w:rsidRDefault="008A3B0C" w14:paraId="4E312F3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Del="002D1E96" w:rsidP="00810FFB" w:rsidRDefault="0079221C" w14:paraId="15D33CCA" w14:textId="4B34636E">
      <w:pPr>
        <w:spacing w:after="0" w:line="240" w:lineRule="auto"/>
        <w:jc w:val="both"/>
        <w:rPr>
          <w:del w:author="Moonika Kuusk - JUSTDIGI" w:date="2025-09-30T14:25:00Z" w16du:dateUtc="2025-09-30T11:25:00Z" w:id="12"/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Geneetiliselt muundatud mikroorganismide suletud keskkonnas kasutamise seaduse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§ 18</w:t>
      </w:r>
      <w:r w:rsidRPr="008A3B0C" w:rsidR="006725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3E24BF" w:rsidR="003E24BF" w:rsidP="003E24BF" w:rsidRDefault="003E24BF" w14:paraId="694865A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BF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="003E24BF" w:rsidP="003E24BF" w:rsidRDefault="003E24BF" w14:paraId="1303FA88" w14:textId="78796A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81370040" w:id="13"/>
      <w:r w:rsidRPr="003E24BF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="003E24BF" w:rsidP="003E24BF" w:rsidRDefault="003E24BF" w14:paraId="5D4F9A6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D7BEE" w:rsidR="002676C2" w:rsidP="003E24BF" w:rsidRDefault="002676C2" w14:paraId="61985C07" w14:textId="1438A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DD7BEE" w:rsidR="002676C2" w:rsidP="002676C2" w:rsidRDefault="002676C2" w14:paraId="2D0F64B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6C2" w:rsidP="002676C2" w:rsidRDefault="002676C2" w14:paraId="42988B97" w14:textId="1A2B3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BEE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Pr="00855119" w:rsid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 w:rsidRPr="00DD7BEE">
        <w:rPr>
          <w:rFonts w:ascii="Times New Roman" w:hAnsi="Times New Roman" w:cs="Times New Roman"/>
          <w:sz w:val="24"/>
          <w:szCs w:val="24"/>
        </w:rPr>
        <w:t>külmrelv.“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bookmarkEnd w:id="13"/>
    <w:p w:rsidRPr="00810FFB" w:rsidR="008A3B0C" w:rsidP="00810FFB" w:rsidRDefault="008A3B0C" w14:paraId="0134689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6860E2" w14:paraId="4C653CC9" w14:textId="36CF1B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name="_Hlk150768984" w:id="14"/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Geneetiliselt muundatud organismide keskkonda viimise seadus</w:t>
      </w:r>
      <w:r w:rsidRPr="008A3B0C" w:rsidR="000E64BD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A3B0C" w:rsidRDefault="008A3B0C" w14:paraId="48499D2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3E24BF" w:rsidR="003E24BF" w:rsidP="003E24BF" w:rsidRDefault="006860E2" w14:paraId="01692C38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Geneetiliselt muundatud organismide keskkonda viimise seaduse § 3</w:t>
      </w:r>
      <w:r w:rsidRPr="008A3B0C" w:rsidR="00A67E22">
        <w:rPr>
          <w:rFonts w:ascii="Times New Roman" w:hAnsi="Times New Roman" w:cs="Times New Roman"/>
          <w:sz w:val="24"/>
          <w:szCs w:val="24"/>
        </w:rPr>
        <w:t>1</w:t>
      </w:r>
      <w:r w:rsidRPr="008A3B0C" w:rsidR="00A67E2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name="_Hlk180058718" w:id="15"/>
      <w:bookmarkStart w:name="_Hlk180055490" w:id="16"/>
      <w:r w:rsidRPr="003E24BF" w:rsidR="003E24BF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="003E24BF" w:rsidP="00643493" w:rsidRDefault="003E24BF" w14:paraId="7847E859" w14:textId="7F2F88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BF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="003E24BF" w:rsidP="00643493" w:rsidRDefault="003E24BF" w14:paraId="61F2A73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B091F" w:rsidR="00CB091F" w:rsidP="003E24BF" w:rsidRDefault="00CB091F" w14:paraId="38D4E631" w14:textId="244764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91F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CB091F" w:rsidR="00CB091F" w:rsidP="00CB091F" w:rsidRDefault="00CB091F" w14:paraId="5A8FADA8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A3B0C" w:rsidR="006860E2" w:rsidP="00CB091F" w:rsidRDefault="00CB091F" w14:paraId="6FB1417B" w14:textId="119C9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091F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 w:rsidRPr="00855119" w:rsidR="00855119">
        <w:rPr>
          <w:rFonts w:ascii="Times New Roman" w:hAnsi="Times New Roman" w:cs="Times New Roman"/>
          <w:sz w:val="24"/>
          <w:szCs w:val="24"/>
        </w:rPr>
        <w:t xml:space="preserve">gaasirelv </w:t>
      </w:r>
      <w:r w:rsidR="00855119">
        <w:rPr>
          <w:rFonts w:ascii="Times New Roman" w:hAnsi="Times New Roman" w:cs="Times New Roman"/>
          <w:sz w:val="24"/>
          <w:szCs w:val="24"/>
        </w:rPr>
        <w:t xml:space="preserve">ja </w:t>
      </w:r>
      <w:r w:rsidRPr="00CB091F">
        <w:rPr>
          <w:rFonts w:ascii="Times New Roman" w:hAnsi="Times New Roman" w:cs="Times New Roman"/>
          <w:sz w:val="24"/>
          <w:szCs w:val="24"/>
        </w:rPr>
        <w:t>külmrelv.“</w:t>
      </w:r>
      <w:r w:rsidR="00B0156A">
        <w:rPr>
          <w:rFonts w:ascii="Times New Roman" w:hAnsi="Times New Roman" w:cs="Times New Roman"/>
          <w:sz w:val="24"/>
          <w:szCs w:val="24"/>
        </w:rPr>
        <w:t>.</w:t>
      </w:r>
    </w:p>
    <w:bookmarkEnd w:id="14"/>
    <w:bookmarkEnd w:id="15"/>
    <w:p w:rsidRPr="00810FFB" w:rsidR="008A3B0C" w:rsidP="00810FFB" w:rsidRDefault="008A3B0C" w14:paraId="25532C9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6"/>
    <w:p w:rsidRPr="008A3B0C" w:rsidR="0067255B" w:rsidP="00810FFB" w:rsidRDefault="001F0C68" w14:paraId="5ADFF55F" w14:textId="424BA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Jahiseadus</w:t>
      </w:r>
      <w:r w:rsidRPr="008A3B0C" w:rsidR="003639FB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3D368AC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433" w:rsidP="00810FFB" w:rsidRDefault="001F1433" w14:paraId="567A4F74" w14:textId="52845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Jahiseaduse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§ 47</w:t>
      </w:r>
      <w:r w:rsidRPr="008A3B0C" w:rsidR="0067255B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8C687A">
        <w:rPr>
          <w:rFonts w:ascii="Times New Roman" w:hAnsi="Times New Roman" w:cs="Times New Roman"/>
          <w:sz w:val="24"/>
          <w:szCs w:val="24"/>
        </w:rPr>
        <w:t>lõige 3 muudetakse ja sõnastatakse järgmiselt:</w:t>
      </w:r>
    </w:p>
    <w:p w:rsidRPr="008A3B0C" w:rsidR="008C687A" w:rsidP="00810FFB" w:rsidRDefault="00FD159B" w14:paraId="0D88859E" w14:textId="5E7E87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8C687A" w:rsidR="008C687A">
        <w:rPr>
          <w:rFonts w:ascii="Times New Roman" w:hAnsi="Times New Roman" w:cs="Times New Roman"/>
          <w:sz w:val="24"/>
          <w:szCs w:val="24"/>
        </w:rPr>
        <w:t>(3) Keskkonnaameti teenistusrelvad on tulirelv</w:t>
      </w:r>
      <w:r w:rsidR="008C687A">
        <w:rPr>
          <w:rFonts w:ascii="Times New Roman" w:hAnsi="Times New Roman" w:cs="Times New Roman"/>
          <w:sz w:val="24"/>
          <w:szCs w:val="24"/>
        </w:rPr>
        <w:t>,</w:t>
      </w:r>
      <w:r w:rsidR="00D934E9">
        <w:rPr>
          <w:rFonts w:ascii="Times New Roman" w:hAnsi="Times New Roman" w:cs="Times New Roman"/>
          <w:sz w:val="24"/>
          <w:szCs w:val="24"/>
        </w:rPr>
        <w:t xml:space="preserve"> gaasirelv ja</w:t>
      </w:r>
      <w:r w:rsidR="00855119">
        <w:rPr>
          <w:rFonts w:ascii="Times New Roman" w:hAnsi="Times New Roman" w:cs="Times New Roman"/>
          <w:sz w:val="24"/>
          <w:szCs w:val="24"/>
        </w:rPr>
        <w:t xml:space="preserve">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:rsidR="00FD159B" w:rsidP="00810FFB" w:rsidRDefault="00FD159B" w14:paraId="7302F090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A3B0C" w:rsidR="0067255B" w:rsidP="00810FFB" w:rsidRDefault="00686333" w14:paraId="5F913181" w14:textId="6ADB5A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Jäätmeseadus</w:t>
      </w:r>
      <w:r w:rsidRPr="008A3B0C" w:rsidR="003639FB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0A57416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C722B" w:rsidR="00DC722B" w:rsidP="00DC722B" w:rsidRDefault="00686333" w14:paraId="03E7217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Jäätmeseaduse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§ 119</w:t>
      </w:r>
      <w:r w:rsidRPr="008A3B0C" w:rsidR="0067255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A3B0C" w:rsidR="005844B7">
        <w:rPr>
          <w:rFonts w:ascii="Times New Roman" w:hAnsi="Times New Roman" w:cs="Times New Roman"/>
          <w:sz w:val="24"/>
          <w:szCs w:val="24"/>
        </w:rPr>
        <w:t xml:space="preserve"> </w:t>
      </w:r>
      <w:r w:rsidRPr="00DC722B" w:rsidR="00DC722B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DC722B" w:rsidR="00DC722B" w:rsidP="00DC722B" w:rsidRDefault="00DC722B" w14:paraId="54FCBB29" w14:textId="4EC28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80056854" w:id="17"/>
      <w:r w:rsidRPr="00DC722B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DC722B" w:rsidR="00DC722B" w:rsidP="00DC722B" w:rsidRDefault="00DC722B" w14:paraId="7EA4EC4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C722B" w:rsidR="00DC722B" w:rsidP="00DC722B" w:rsidRDefault="00DC722B" w14:paraId="180A796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22B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DC722B" w:rsidR="00DC722B" w:rsidP="00DC722B" w:rsidRDefault="00DC722B" w14:paraId="64E125A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C722B" w:rsidR="00DC722B" w:rsidP="00DC722B" w:rsidRDefault="00DC722B" w14:paraId="2C6DAC4B" w14:textId="17C4C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22B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:rsidR="00220536" w:rsidP="00810FFB" w:rsidRDefault="00220536" w14:paraId="62F17BD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220536" w:rsidR="0067255B" w:rsidP="00810FFB" w:rsidRDefault="00220536" w14:paraId="33D193DE" w14:textId="7C248B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53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76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20536">
        <w:rPr>
          <w:rFonts w:ascii="Times New Roman" w:hAnsi="Times New Roman" w:cs="Times New Roman"/>
          <w:b/>
          <w:bCs/>
          <w:sz w:val="24"/>
          <w:szCs w:val="24"/>
        </w:rPr>
        <w:t>. Kalandusturu korraldamise seadus</w:t>
      </w:r>
      <w:r w:rsidR="00837021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bookmarkEnd w:id="17"/>
    <w:p w:rsidR="00471CC7" w:rsidP="00810FFB" w:rsidRDefault="00471CC7" w14:paraId="0FC0CD0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2E9" w:rsidP="00810FFB" w:rsidRDefault="003242E9" w14:paraId="57D9E1AB" w14:textId="2BDE7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Kalandusturu korraldamise seadust täiendatakse </w:t>
      </w:r>
      <w:bookmarkStart w:name="_Hlk181694631" w:id="18"/>
      <w:r>
        <w:rPr>
          <w:rFonts w:ascii="Times New Roman" w:hAnsi="Times New Roman" w:cs="Times New Roman"/>
          <w:sz w:val="24"/>
          <w:szCs w:val="24"/>
        </w:rPr>
        <w:t>§-ga 70</w:t>
      </w:r>
      <w:r w:rsidRPr="003242E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18"/>
      <w:r>
        <w:rPr>
          <w:rFonts w:ascii="Times New Roman" w:hAnsi="Times New Roman" w:cs="Times New Roman"/>
          <w:sz w:val="24"/>
          <w:szCs w:val="24"/>
        </w:rPr>
        <w:t>järgmises sõnastuses:</w:t>
      </w:r>
    </w:p>
    <w:p w:rsidR="00471CC7" w:rsidP="00471CC7" w:rsidRDefault="00471CC7" w14:paraId="6E3203A0" w14:textId="51C8A3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name="_Hlk181605760" w:id="19"/>
      <w:r>
        <w:rPr>
          <w:rFonts w:ascii="Times New Roman" w:hAnsi="Times New Roman" w:cs="Times New Roman"/>
          <w:b/>
          <w:bCs/>
          <w:sz w:val="24"/>
          <w:szCs w:val="24"/>
        </w:rPr>
        <w:t>„§ 70</w:t>
      </w:r>
      <w:r w:rsidRPr="00AD08D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:rsidR="00471CC7" w:rsidP="00471CC7" w:rsidRDefault="00471CC7" w14:paraId="0FC20C3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471CC7" w:rsidP="00471CC7" w:rsidRDefault="00471CC7" w14:paraId="225C34FD" w14:textId="31B28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4:31:00Z" w16du:dateUtc="2025-09-30T11:31:00Z" w:id="20">
        <w:r w:rsidRPr="00AD08D1" w:rsidDel="005F4013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AD08D1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AD08D1" w:rsidR="00471CC7" w:rsidP="00471CC7" w:rsidRDefault="00471CC7" w14:paraId="4669838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471CC7" w:rsidP="00471CC7" w:rsidRDefault="00471CC7" w14:paraId="58E8E0E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AD08D1" w:rsidR="00471CC7" w:rsidP="00471CC7" w:rsidRDefault="00471CC7" w14:paraId="7908396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D08D1" w:rsidR="00471CC7" w:rsidP="00471CC7" w:rsidRDefault="00471CC7" w14:paraId="4B90306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8D1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19"/>
    <w:p w:rsidRPr="00810FFB" w:rsidR="0073096D" w:rsidP="00810FFB" w:rsidRDefault="0073096D" w14:paraId="5AED77E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135439" w14:paraId="135AC84B" w14:textId="3F9CB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Kalapüügiseadus</w:t>
      </w:r>
      <w:r w:rsidRPr="008A3B0C" w:rsidR="003639FB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431F867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799" w:rsidP="000875D3" w:rsidRDefault="00135439" w14:paraId="7C49B66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Kalapüügiseaduse §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66 </w:t>
      </w:r>
      <w:bookmarkStart w:name="_Hlk180057199" w:id="21"/>
      <w:r w:rsidR="000875D3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0875D3" w:rsidR="000875D3" w:rsidP="000875D3" w:rsidRDefault="000875D3" w14:paraId="21075D94" w14:textId="0E6C73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0875D3" w:rsidR="000875D3" w:rsidP="000875D3" w:rsidRDefault="000875D3" w14:paraId="329DA7F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875D3" w:rsidR="000875D3" w:rsidP="000875D3" w:rsidRDefault="000875D3" w14:paraId="6542A21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0875D3" w:rsidR="000875D3" w:rsidP="000875D3" w:rsidRDefault="000875D3" w14:paraId="485094D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0875D3" w:rsidP="00810FFB" w:rsidRDefault="000875D3" w14:paraId="79172114" w14:textId="4853E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 xml:space="preserve">(3) Keskkonnaameti teenistusrelvad on </w:t>
      </w:r>
      <w:r>
        <w:rPr>
          <w:rFonts w:ascii="Times New Roman" w:hAnsi="Times New Roman" w:cs="Times New Roman"/>
          <w:sz w:val="24"/>
          <w:szCs w:val="24"/>
        </w:rPr>
        <w:t xml:space="preserve">tulirelv, </w:t>
      </w:r>
      <w:r w:rsidRPr="000875D3">
        <w:rPr>
          <w:rFonts w:ascii="Times New Roman" w:hAnsi="Times New Roman" w:cs="Times New Roman"/>
          <w:sz w:val="24"/>
          <w:szCs w:val="24"/>
        </w:rPr>
        <w:t>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bookmarkEnd w:id="21"/>
    <w:p w:rsidRPr="00810FFB" w:rsidR="008A3B0C" w:rsidP="00810FFB" w:rsidRDefault="008A3B0C" w14:paraId="3688328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135439" w14:paraId="3FD3E290" w14:textId="7A7F1A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Kemikaaliseadus</w:t>
      </w:r>
      <w:r w:rsidRPr="008A3B0C" w:rsidR="003639FB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63613CB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875D3" w:rsidR="000875D3" w:rsidP="000875D3" w:rsidRDefault="00135439" w14:paraId="3E41D53A" w14:textId="7480B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Kemikaaliseaduse § 41 </w:t>
      </w:r>
      <w:r w:rsidRPr="000875D3" w:rsidR="000875D3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0875D3" w:rsidR="000875D3" w:rsidP="000875D3" w:rsidRDefault="000875D3" w14:paraId="7E9DE769" w14:textId="695EF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0875D3" w:rsidR="000875D3" w:rsidP="000875D3" w:rsidRDefault="000875D3" w14:paraId="0AC3A31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875D3" w:rsidR="000875D3" w:rsidP="000875D3" w:rsidRDefault="000875D3" w14:paraId="0E53FA8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0875D3" w:rsidR="000875D3" w:rsidP="000875D3" w:rsidRDefault="000875D3" w14:paraId="46BED2B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0875D3" w:rsidRDefault="000875D3" w14:paraId="1AE40FEF" w14:textId="1CF5F2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75D3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:rsidR="008A3B0C" w:rsidP="00810FFB" w:rsidRDefault="008A3B0C" w14:paraId="5B3874D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10FFB" w:rsidR="00FB07BB" w:rsidP="00810FFB" w:rsidRDefault="00FB07BB" w14:paraId="38DF7BD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10FFB" w:rsidR="008A3B0C" w:rsidP="00810FFB" w:rsidRDefault="008A3B0C" w14:paraId="100203A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3639FB" w14:paraId="6164DD73" w14:textId="792FDB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Keskkonnaseadustiku üldosa seadus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0E35F24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68351D" w:rsidR="0068351D" w:rsidP="0068351D" w:rsidRDefault="00135439" w14:paraId="2B74DF2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 xml:space="preserve">Keskkonnaseadustiku üldosa seaduse </w:t>
      </w:r>
      <w:r w:rsidRPr="008A3B0C" w:rsidR="0067255B">
        <w:rPr>
          <w:rFonts w:ascii="Times New Roman" w:hAnsi="Times New Roman" w:cs="Times New Roman"/>
          <w:sz w:val="24"/>
          <w:szCs w:val="24"/>
        </w:rPr>
        <w:t>§ 62</w:t>
      </w:r>
      <w:r w:rsidRPr="008A3B0C" w:rsidR="0067255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name="_Hlk180059215" w:id="22"/>
      <w:r w:rsidRPr="0068351D" w:rsidR="0068351D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68351D" w:rsidR="0068351D" w:rsidP="0068351D" w:rsidRDefault="0068351D" w14:paraId="3DA1B5E8" w14:textId="474863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1D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68351D" w:rsidR="0068351D" w:rsidP="0068351D" w:rsidRDefault="0068351D" w14:paraId="7FCC5DD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68351D" w:rsidR="0068351D" w:rsidP="0068351D" w:rsidRDefault="0068351D" w14:paraId="5E391C2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1D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68351D" w:rsidR="0068351D" w:rsidP="0068351D" w:rsidRDefault="0068351D" w14:paraId="4FF9172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68351D" w:rsidRDefault="0068351D" w14:paraId="5E5C6B2E" w14:textId="4C504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51D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bookmarkEnd w:id="22"/>
    <w:p w:rsidRPr="00810FFB" w:rsidR="008A3B0C" w:rsidP="00810FFB" w:rsidRDefault="008A3B0C" w14:paraId="2B8451D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2FC2695" w14:paraId="07E586D1" w14:textId="3BF951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4FEEABD4" w:rsidR="4AD480A6">
        <w:rPr>
          <w:rFonts w:ascii="Times New Roman" w:hAnsi="Times New Roman" w:cs="Times New Roman"/>
          <w:b/>
          <w:bCs/>
          <w:sz w:val="24"/>
          <w:szCs w:val="24"/>
        </w:rPr>
        <w:t>Keskkonnaseire seadus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43F28AA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E1E42" w:rsidR="004E1E42" w:rsidP="004E1E42" w:rsidRDefault="00135439" w14:paraId="000D242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Keskkonnaseire seaduse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§ 18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Pr="004E1E42" w:rsidR="004E1E42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4E1E42" w:rsidR="004E1E42" w:rsidP="004E1E42" w:rsidRDefault="3236E84C" w14:paraId="132F876A" w14:textId="4D6D31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 xml:space="preserve">„(1) </w:t>
      </w:r>
      <w:r w:rsidRPr="4FEEABD4" w:rsidR="2C8D2CC2">
        <w:rPr>
          <w:rFonts w:ascii="Times New Roman" w:hAnsi="Times New Roman" w:cs="Times New Roman"/>
          <w:sz w:val="24"/>
          <w:szCs w:val="24"/>
        </w:rPr>
        <w:t>Keskkonnaametil on k</w:t>
      </w:r>
      <w:r w:rsidRPr="4FEEABD4" w:rsidR="57A8A594">
        <w:rPr>
          <w:rFonts w:ascii="Times New Roman" w:hAnsi="Times New Roman" w:cs="Times New Roman"/>
          <w:sz w:val="24"/>
          <w:szCs w:val="24"/>
        </w:rPr>
        <w:t xml:space="preserve">orrakaitseseaduse §-des </w:t>
      </w:r>
      <w:r w:rsidRPr="00845200" w:rsidR="57A8A594">
        <w:rPr>
          <w:rFonts w:ascii="Times New Roman" w:hAnsi="Times New Roman" w:cs="Times New Roman"/>
          <w:sz w:val="24"/>
          <w:szCs w:val="24"/>
        </w:rPr>
        <w:t>32</w:t>
      </w:r>
      <w:r w:rsidRPr="4FEEABD4" w:rsidR="57A8A594">
        <w:rPr>
          <w:rFonts w:ascii="Times New Roman" w:hAnsi="Times New Roman" w:cs="Times New Roman"/>
          <w:sz w:val="24"/>
          <w:szCs w:val="24"/>
        </w:rPr>
        <w:t xml:space="preserve">, 49 ja 50 sätestatud </w:t>
      </w:r>
      <w:r w:rsidRPr="4FEEABD4" w:rsidR="1069095B">
        <w:rPr>
          <w:rFonts w:ascii="Times New Roman" w:hAnsi="Times New Roman" w:cs="Times New Roman"/>
          <w:sz w:val="24"/>
          <w:szCs w:val="24"/>
        </w:rPr>
        <w:t>riikliku järelevalve eri</w:t>
      </w:r>
      <w:r w:rsidRPr="4FEEABD4" w:rsidR="57A8A594">
        <w:rPr>
          <w:rFonts w:ascii="Times New Roman" w:hAnsi="Times New Roman" w:cs="Times New Roman"/>
          <w:sz w:val="24"/>
          <w:szCs w:val="24"/>
        </w:rPr>
        <w:t xml:space="preserve">meetmete rakendamisel </w:t>
      </w:r>
      <w:r w:rsidRPr="4FEEABD4">
        <w:rPr>
          <w:rFonts w:ascii="Times New Roman" w:hAnsi="Times New Roman" w:cs="Times New Roman"/>
          <w:sz w:val="24"/>
          <w:szCs w:val="24"/>
        </w:rPr>
        <w:t>lubatud kasutada füüsilist jõudu, erivahendeid ja teenistusrelvi korrakaitseseaduses sätestatud alusel ja korras.</w:t>
      </w:r>
    </w:p>
    <w:p w:rsidRPr="004E1E42" w:rsidR="004E1E42" w:rsidP="004E1E42" w:rsidRDefault="004E1E42" w14:paraId="216AB24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4E1E42" w:rsidR="004E1E42" w:rsidP="004E1E42" w:rsidRDefault="004E1E42" w14:paraId="1546C50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E42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4E1E42" w:rsidR="004E1E42" w:rsidP="004E1E42" w:rsidRDefault="004E1E42" w14:paraId="57006BE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5B" w:rsidP="004E1E42" w:rsidRDefault="004E1E42" w14:paraId="563EB770" w14:textId="5FD78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E42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:rsidR="00D673E5" w:rsidP="004E1E42" w:rsidRDefault="00D673E5" w14:paraId="4E8F279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673E5" w:rsidR="00D673E5" w:rsidP="004E1E42" w:rsidRDefault="00D673E5" w14:paraId="0DA99382" w14:textId="66A92B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73E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87F2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673E5">
        <w:rPr>
          <w:rFonts w:ascii="Times New Roman" w:hAnsi="Times New Roman" w:cs="Times New Roman"/>
          <w:b/>
          <w:bCs/>
          <w:sz w:val="24"/>
          <w:szCs w:val="24"/>
        </w:rPr>
        <w:t>. Keskkonnavastutuse seaduse muutmine</w:t>
      </w:r>
    </w:p>
    <w:p w:rsidR="008A3B0C" w:rsidP="00810FFB" w:rsidRDefault="008A3B0C" w14:paraId="16B2543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3E5" w:rsidP="00D673E5" w:rsidRDefault="667DDE2A" w14:paraId="0940F095" w14:textId="0E80F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Keskkonnavastutuse seadus</w:t>
      </w:r>
      <w:r w:rsidRPr="4FEEABD4" w:rsidR="054D15A6">
        <w:rPr>
          <w:rFonts w:ascii="Times New Roman" w:hAnsi="Times New Roman" w:cs="Times New Roman"/>
          <w:sz w:val="24"/>
          <w:szCs w:val="24"/>
        </w:rPr>
        <w:t xml:space="preserve">t </w:t>
      </w:r>
      <w:r w:rsidRPr="4FEEABD4">
        <w:rPr>
          <w:rFonts w:ascii="Times New Roman" w:hAnsi="Times New Roman" w:cs="Times New Roman"/>
          <w:sz w:val="24"/>
          <w:szCs w:val="24"/>
        </w:rPr>
        <w:t>täiendatakse §-ga 3</w:t>
      </w:r>
      <w:r w:rsidRPr="4FEEABD4" w:rsidR="5A0530D9">
        <w:rPr>
          <w:rFonts w:ascii="Times New Roman" w:hAnsi="Times New Roman" w:cs="Times New Roman"/>
          <w:sz w:val="24"/>
          <w:szCs w:val="24"/>
        </w:rPr>
        <w:t>3</w:t>
      </w:r>
      <w:r w:rsidRPr="4FEEABD4" w:rsidR="5A0530D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4FEEAB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Pr="00D673E5" w:rsidR="00D673E5" w:rsidP="00D673E5" w:rsidRDefault="00D673E5" w14:paraId="0FA2330F" w14:textId="195985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73E5">
        <w:rPr>
          <w:rFonts w:ascii="Times New Roman" w:hAnsi="Times New Roman" w:cs="Times New Roman"/>
          <w:b/>
          <w:bCs/>
          <w:sz w:val="24"/>
          <w:szCs w:val="24"/>
        </w:rPr>
        <w:t>„§ 3</w:t>
      </w:r>
      <w:r w:rsidR="00755E3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5E34" w:rsidR="00755E3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D673E5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Pr="00D673E5" w:rsidR="00D673E5" w:rsidP="00D673E5" w:rsidRDefault="00D673E5" w14:paraId="5C8D858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673E5" w:rsidR="00D673E5" w:rsidP="00D673E5" w:rsidRDefault="00D673E5" w14:paraId="3C48EDBA" w14:textId="0CF9C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5:40:00Z" w16du:dateUtc="2025-09-30T12:40:00Z" w:id="23">
        <w:r w:rsidRPr="00D673E5" w:rsidDel="00BC27C5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D673E5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D673E5" w:rsidR="00D673E5" w:rsidP="00D673E5" w:rsidRDefault="00D673E5" w14:paraId="54D4D64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D673E5" w:rsidR="00D673E5" w:rsidP="00D673E5" w:rsidRDefault="00D673E5" w14:paraId="042E511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E5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D673E5" w:rsidR="00D673E5" w:rsidP="00D673E5" w:rsidRDefault="00D673E5" w14:paraId="7FE9C8A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3E5" w:rsidP="00D673E5" w:rsidRDefault="00D673E5" w14:paraId="57EA90CE" w14:textId="46C2AA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E5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Pr="00810FFB" w:rsidR="00F47D02" w:rsidP="00D673E5" w:rsidRDefault="00F47D02" w14:paraId="0645226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3639FB" w:rsidP="00810FFB" w:rsidRDefault="02FC2695" w14:paraId="2B008776" w14:textId="03093E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4FEEABD4" w:rsidR="4AD480A6">
        <w:rPr>
          <w:rFonts w:ascii="Times New Roman" w:hAnsi="Times New Roman" w:cs="Times New Roman"/>
          <w:b/>
          <w:bCs/>
          <w:sz w:val="24"/>
          <w:szCs w:val="24"/>
        </w:rPr>
        <w:t>Kiirgusseadus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20B3245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674E0" w:rsidR="003674E0" w:rsidP="003674E0" w:rsidRDefault="003639FB" w14:paraId="79A1278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Kiirgusseaduse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§ 114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Pr="003674E0" w:rsidR="003674E0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3674E0" w:rsidR="003674E0" w:rsidP="003674E0" w:rsidRDefault="003674E0" w14:paraId="3675B93D" w14:textId="2676F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0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3674E0" w:rsidR="003674E0" w:rsidP="003674E0" w:rsidRDefault="003674E0" w14:paraId="5D501B5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674E0" w:rsidR="003674E0" w:rsidP="003674E0" w:rsidRDefault="003674E0" w14:paraId="6535018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0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3674E0" w:rsidR="003674E0" w:rsidP="003674E0" w:rsidRDefault="003674E0" w14:paraId="3D88E26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3674E0" w:rsidRDefault="003674E0" w14:paraId="669AE603" w14:textId="325E51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4E0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:rsidRPr="00810FFB" w:rsidR="008A3B0C" w:rsidP="00810FFB" w:rsidRDefault="008A3B0C" w14:paraId="57A69EF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766A19" w14:paraId="703D9129" w14:textId="14B78F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Looduskaitseseadus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2210775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7F1A28" w:rsidR="007F1A28" w:rsidP="007F1A28" w:rsidRDefault="00E13D9B" w14:paraId="077D1CC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Looduskaitseseaduse</w:t>
      </w:r>
      <w:r w:rsidRPr="008A3B0C" w:rsidR="0067255B">
        <w:rPr>
          <w:rFonts w:ascii="Times New Roman" w:hAnsi="Times New Roman" w:cs="Times New Roman"/>
          <w:sz w:val="24"/>
          <w:szCs w:val="24"/>
        </w:rPr>
        <w:t xml:space="preserve"> § 70</w:t>
      </w:r>
      <w:r w:rsidRPr="008A3B0C" w:rsidR="0067255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bookmarkStart w:name="_Hlk180085195" w:id="24"/>
      <w:r w:rsidRPr="007F1A28" w:rsidR="007F1A28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7F1A28" w:rsidR="007F1A28" w:rsidP="007F1A28" w:rsidRDefault="007F1A28" w14:paraId="65C5432C" w14:textId="74089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81366465" w:id="25"/>
      <w:r w:rsidRPr="007F1A28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7F1A28" w:rsidR="007F1A28" w:rsidP="007F1A28" w:rsidRDefault="007F1A28" w14:paraId="5BAEE31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7F1A28" w:rsidR="007F1A28" w:rsidP="007F1A28" w:rsidRDefault="007F1A28" w14:paraId="5F4C0AE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A28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7F1A28" w:rsidR="007F1A28" w:rsidP="007F1A28" w:rsidRDefault="007F1A28" w14:paraId="034C312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7F1A28" w:rsidRDefault="007F1A28" w14:paraId="2597BB13" w14:textId="6295A9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A28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</w:p>
    <w:p w:rsidRPr="00810FFB" w:rsidR="008A3B0C" w:rsidP="00810FFB" w:rsidRDefault="008A3B0C" w14:paraId="17FD6A0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24"/>
    <w:bookmarkEnd w:id="25"/>
    <w:p w:rsidRPr="008A3B0C" w:rsidR="0067255B" w:rsidP="00810FFB" w:rsidRDefault="00B5728E" w14:paraId="51463588" w14:textId="610DE0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A3B0C" w:rsidR="0067255B">
        <w:rPr>
          <w:rFonts w:ascii="Times New Roman" w:hAnsi="Times New Roman" w:cs="Times New Roman"/>
          <w:b/>
          <w:bCs/>
          <w:sz w:val="24"/>
          <w:szCs w:val="24"/>
        </w:rPr>
        <w:t>Loomakaitseseadus</w:t>
      </w:r>
      <w:r w:rsidR="006F031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2D49329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06B7D" w:rsidR="00C06B7D" w:rsidP="00C06B7D" w:rsidRDefault="00C06B7D" w14:paraId="1A9443CD" w14:textId="49E1D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B7D">
        <w:rPr>
          <w:rFonts w:ascii="Times New Roman" w:hAnsi="Times New Roman" w:cs="Times New Roman"/>
          <w:sz w:val="24"/>
          <w:szCs w:val="24"/>
        </w:rPr>
        <w:t>Loomakaitseseaduse §</w:t>
      </w:r>
      <w:del w:author="Moonika Kuusk - JUSTDIGI" w:date="2025-09-30T15:02:00Z" w16du:dateUtc="2025-09-30T12:02:00Z" w:id="26">
        <w:r w:rsidRPr="00C06B7D" w:rsidDel="003D142D">
          <w:rPr>
            <w:rFonts w:ascii="Times New Roman" w:hAnsi="Times New Roman" w:cs="Times New Roman"/>
            <w:sz w:val="24"/>
            <w:szCs w:val="24"/>
          </w:rPr>
          <w:delText>-i</w:delText>
        </w:r>
      </w:del>
      <w:r w:rsidRPr="00C06B7D">
        <w:rPr>
          <w:rFonts w:ascii="Times New Roman" w:hAnsi="Times New Roman" w:cs="Times New Roman"/>
          <w:sz w:val="24"/>
          <w:szCs w:val="24"/>
        </w:rPr>
        <w:t xml:space="preserve"> 60</w:t>
      </w:r>
      <w:r w:rsidRPr="00C06B7D">
        <w:rPr>
          <w:rFonts w:ascii="Times New Roman" w:hAnsi="Times New Roman" w:cs="Times New Roman"/>
          <w:vertAlign w:val="superscript"/>
        </w:rPr>
        <w:t>2</w:t>
      </w:r>
      <w:r w:rsidRPr="00C06B7D">
        <w:rPr>
          <w:rFonts w:ascii="Times New Roman" w:hAnsi="Times New Roman" w:cs="Times New Roman"/>
          <w:sz w:val="24"/>
          <w:szCs w:val="24"/>
        </w:rPr>
        <w:t xml:space="preserve"> tekst loetakse lõikeks 1 ja paragrahvi täiendatakse lõigetega 2</w:t>
      </w:r>
      <w:ins w:author="Moonika Kuusk - JUSTDIGI" w:date="2025-09-30T15:03:00Z" w16du:dateUtc="2025-09-30T12:03:00Z" w:id="27">
        <w:r w:rsidR="00EF0222">
          <w:rPr>
            <w:rFonts w:ascii="Times New Roman" w:hAnsi="Times New Roman" w:cs="Times New Roman"/>
            <w:sz w:val="24"/>
            <w:szCs w:val="24"/>
          </w:rPr>
          <w:t>–</w:t>
        </w:r>
      </w:ins>
      <w:del w:author="Moonika Kuusk - JUSTDIGI" w:date="2025-09-30T15:03:00Z" w16du:dateUtc="2025-09-30T12:03:00Z" w:id="28">
        <w:r w:rsidRPr="00C06B7D" w:rsidDel="00EF0222">
          <w:rPr>
            <w:rFonts w:ascii="Times New Roman" w:hAnsi="Times New Roman" w:cs="Times New Roman"/>
            <w:sz w:val="24"/>
            <w:szCs w:val="24"/>
          </w:rPr>
          <w:delText>-</w:delText>
        </w:r>
      </w:del>
      <w:r w:rsidRPr="00C06B7D">
        <w:rPr>
          <w:rFonts w:ascii="Times New Roman" w:hAnsi="Times New Roman" w:cs="Times New Roman"/>
          <w:sz w:val="24"/>
          <w:szCs w:val="24"/>
        </w:rPr>
        <w:t>4 järgmises sõnastuses:</w:t>
      </w:r>
    </w:p>
    <w:p w:rsidRPr="00C47C93" w:rsidR="00C47C93" w:rsidP="00C47C93" w:rsidRDefault="00C47C93" w14:paraId="05F7C791" w14:textId="7AD9D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93">
        <w:rPr>
          <w:rFonts w:ascii="Times New Roman" w:hAnsi="Times New Roman" w:cs="Times New Roman"/>
          <w:sz w:val="24"/>
          <w:szCs w:val="24"/>
        </w:rPr>
        <w:t>„(</w:t>
      </w:r>
      <w:r w:rsidR="00C06B7D">
        <w:rPr>
          <w:rFonts w:ascii="Times New Roman" w:hAnsi="Times New Roman" w:cs="Times New Roman"/>
          <w:sz w:val="24"/>
          <w:szCs w:val="24"/>
        </w:rPr>
        <w:t>2</w:t>
      </w:r>
      <w:r w:rsidRPr="00C47C93">
        <w:rPr>
          <w:rFonts w:ascii="Times New Roman" w:hAnsi="Times New Roman" w:cs="Times New Roman"/>
          <w:sz w:val="24"/>
          <w:szCs w:val="24"/>
        </w:rPr>
        <w:t xml:space="preserve">) Keskkonnaametil on </w:t>
      </w:r>
      <w:r w:rsidR="00745664">
        <w:rPr>
          <w:rFonts w:ascii="Times New Roman" w:hAnsi="Times New Roman" w:cs="Times New Roman"/>
          <w:sz w:val="24"/>
          <w:szCs w:val="24"/>
        </w:rPr>
        <w:t xml:space="preserve">lisaks käesoleva paragrahvi lõikes 1 sätestatule </w:t>
      </w:r>
      <w:r w:rsidRPr="00C47C93">
        <w:rPr>
          <w:rFonts w:ascii="Times New Roman" w:hAnsi="Times New Roman" w:cs="Times New Roman"/>
          <w:sz w:val="24"/>
          <w:szCs w:val="24"/>
        </w:rPr>
        <w:t>lubatud kasutada erivahendeid ja teenistusrelvi korrakaitseseaduses sätestatud alusel ja korras.</w:t>
      </w:r>
    </w:p>
    <w:p w:rsidRPr="00C47C93" w:rsidR="00C47C93" w:rsidP="00C47C93" w:rsidRDefault="00C47C93" w14:paraId="0DAFC8B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47C93" w:rsidR="00C47C93" w:rsidP="00C47C93" w:rsidRDefault="00C47C93" w14:paraId="2BB4C3F1" w14:textId="571347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93">
        <w:rPr>
          <w:rFonts w:ascii="Times New Roman" w:hAnsi="Times New Roman" w:cs="Times New Roman"/>
          <w:sz w:val="24"/>
          <w:szCs w:val="24"/>
        </w:rPr>
        <w:t>(</w:t>
      </w:r>
      <w:r w:rsidR="00C06B7D">
        <w:rPr>
          <w:rFonts w:ascii="Times New Roman" w:hAnsi="Times New Roman" w:cs="Times New Roman"/>
          <w:sz w:val="24"/>
          <w:szCs w:val="24"/>
        </w:rPr>
        <w:t>3</w:t>
      </w:r>
      <w:r w:rsidRPr="00C47C93">
        <w:rPr>
          <w:rFonts w:ascii="Times New Roman" w:hAnsi="Times New Roman" w:cs="Times New Roman"/>
          <w:sz w:val="24"/>
          <w:szCs w:val="24"/>
        </w:rPr>
        <w:t>) Keskkonnaameti erivahendid on käerauad.</w:t>
      </w:r>
    </w:p>
    <w:p w:rsidRPr="00C47C93" w:rsidR="00C47C93" w:rsidP="00C47C93" w:rsidRDefault="00C47C93" w14:paraId="50CDC0C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C47C93" w:rsidR="00C47C93" w:rsidP="00C47C93" w:rsidRDefault="00C47C93" w14:paraId="00687B8B" w14:textId="3E0E9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7C93">
        <w:rPr>
          <w:rFonts w:ascii="Times New Roman" w:hAnsi="Times New Roman" w:cs="Times New Roman"/>
          <w:sz w:val="24"/>
          <w:szCs w:val="24"/>
        </w:rPr>
        <w:t>(</w:t>
      </w:r>
      <w:r w:rsidR="00C06B7D">
        <w:rPr>
          <w:rFonts w:ascii="Times New Roman" w:hAnsi="Times New Roman" w:cs="Times New Roman"/>
          <w:sz w:val="24"/>
          <w:szCs w:val="24"/>
        </w:rPr>
        <w:t>4</w:t>
      </w:r>
      <w:r w:rsidRPr="00C47C93">
        <w:rPr>
          <w:rFonts w:ascii="Times New Roman" w:hAnsi="Times New Roman" w:cs="Times New Roman"/>
          <w:sz w:val="24"/>
          <w:szCs w:val="24"/>
        </w:rPr>
        <w:t>) Keskkonnaameti teenistusrelvad on gaasirelv ja külmrelv.“.</w:t>
      </w:r>
    </w:p>
    <w:p w:rsidRPr="00810FFB" w:rsidR="008A3B0C" w:rsidP="00810FFB" w:rsidRDefault="008A3B0C" w14:paraId="4A4F5E8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3656FF48" w14:paraId="35A7B0DD" w14:textId="6C5F8E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4FEEABD4" w:rsidR="4AD480A6">
        <w:rPr>
          <w:rFonts w:ascii="Times New Roman" w:hAnsi="Times New Roman" w:cs="Times New Roman"/>
          <w:b/>
          <w:bCs/>
          <w:sz w:val="24"/>
          <w:szCs w:val="24"/>
        </w:rPr>
        <w:t>Maapõueseadus</w:t>
      </w:r>
      <w:r w:rsidRPr="4FEEABD4" w:rsidR="22D75E67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76F26E0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B4AAB" w:rsidR="00FB4AAB" w:rsidP="00FB4AAB" w:rsidRDefault="0067255B" w14:paraId="10B422EC" w14:textId="7302B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Maa</w:t>
      </w:r>
      <w:r w:rsidRPr="008A3B0C" w:rsidR="00BF7F8E">
        <w:rPr>
          <w:rFonts w:ascii="Times New Roman" w:hAnsi="Times New Roman" w:cs="Times New Roman"/>
          <w:sz w:val="24"/>
          <w:szCs w:val="24"/>
        </w:rPr>
        <w:t>põueseaduse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110</w:t>
      </w:r>
      <w:r w:rsidRPr="00FB4AAB" w:rsidR="00FB4AAB">
        <w:t xml:space="preserve"> </w:t>
      </w:r>
      <w:bookmarkStart w:name="_Hlk180085628" w:id="29"/>
      <w:bookmarkStart w:name="_Hlk180085723" w:id="30"/>
      <w:r w:rsidRPr="00FB4AAB" w:rsidR="00FB4AAB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FB4AAB" w:rsidR="00FB4AAB" w:rsidP="00FB4AAB" w:rsidRDefault="00FB4AAB" w14:paraId="69AC7852" w14:textId="7D67FF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AB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FB4AAB" w:rsidR="00FB4AAB" w:rsidP="00FB4AAB" w:rsidRDefault="00FB4AAB" w14:paraId="1890D1A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B4AAB" w:rsidR="00FB4AAB" w:rsidP="00FB4AAB" w:rsidRDefault="00FB4AAB" w14:paraId="06C7FB2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AAB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FB4AAB" w:rsidR="00FB4AAB" w:rsidP="00FB4AAB" w:rsidRDefault="00FB4AAB" w14:paraId="40FA572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00FB4AAB" w14:paraId="33CD5740" w14:textId="43733E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AAB">
        <w:rPr>
          <w:rFonts w:ascii="Times New Roman" w:hAnsi="Times New Roman" w:cs="Times New Roman"/>
          <w:sz w:val="24"/>
          <w:szCs w:val="24"/>
        </w:rPr>
        <w:t>(3) Keskkonnaameti teenistusrelvad on gaasirelv ja külmrelv.“</w:t>
      </w:r>
      <w:r w:rsidR="00337719">
        <w:rPr>
          <w:rFonts w:ascii="Times New Roman" w:hAnsi="Times New Roman" w:cs="Times New Roman"/>
          <w:sz w:val="24"/>
          <w:szCs w:val="24"/>
        </w:rPr>
        <w:t>.</w:t>
      </w:r>
      <w:bookmarkEnd w:id="29"/>
    </w:p>
    <w:bookmarkEnd w:id="30"/>
    <w:p w:rsidRPr="00810FFB" w:rsidR="008A3B0C" w:rsidP="00810FFB" w:rsidRDefault="008A3B0C" w14:paraId="25FB3C1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03B" w:rsidP="007A403B" w:rsidRDefault="007A403B" w14:paraId="4F6F5DC2" w14:textId="7BA55B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6F031C" w:rsidR="007A403B" w:rsidP="007A403B" w:rsidRDefault="007A403B" w14:paraId="5839DAD7" w14:textId="28F6FD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F031C">
        <w:rPr>
          <w:rFonts w:ascii="Times New Roman" w:hAnsi="Times New Roman" w:cs="Times New Roman"/>
          <w:b/>
          <w:bCs/>
          <w:sz w:val="24"/>
          <w:szCs w:val="24"/>
        </w:rPr>
        <w:t>. Meresõiduohutuse seaduse muutmine</w:t>
      </w:r>
    </w:p>
    <w:p w:rsidR="007A403B" w:rsidP="007A403B" w:rsidRDefault="007A403B" w14:paraId="3E8D4CB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67F" w:rsidP="007A403B" w:rsidRDefault="007A403B" w14:paraId="450513B1" w14:textId="7ED13600">
      <w:pPr>
        <w:spacing w:after="0" w:line="240" w:lineRule="auto"/>
        <w:rPr>
          <w:ins w:author="Kärt Voor - JUSTDIGI" w:date="2025-10-06T13:21:28.459Z" w16du:dateUtc="2025-10-06T13:21:28.459Z" w:id="2045270433"/>
          <w:rFonts w:ascii="Times New Roman" w:hAnsi="Times New Roman" w:cs="Times New Roman"/>
          <w:sz w:val="24"/>
          <w:szCs w:val="24"/>
        </w:rPr>
      </w:pPr>
      <w:r w:rsidRPr="6AED2F4E" w:rsidR="007A403B">
        <w:rPr>
          <w:rFonts w:ascii="Times New Roman" w:hAnsi="Times New Roman" w:cs="Times New Roman"/>
          <w:sz w:val="24"/>
          <w:szCs w:val="24"/>
        </w:rPr>
        <w:t>Meresõiduohutuse seadus</w:t>
      </w:r>
      <w:r w:rsidRPr="6AED2F4E" w:rsidR="00A8667F">
        <w:rPr>
          <w:rFonts w:ascii="Times New Roman" w:hAnsi="Times New Roman" w:cs="Times New Roman"/>
          <w:sz w:val="24"/>
          <w:szCs w:val="24"/>
        </w:rPr>
        <w:t>es tehakse järgmised muudatused:</w:t>
      </w:r>
    </w:p>
    <w:p w:rsidR="6AED2F4E" w:rsidP="6AED2F4E" w:rsidRDefault="6AED2F4E" w14:paraId="38327D51" w14:textId="2B071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67F" w:rsidP="007A403B" w:rsidRDefault="00A8667F" w14:paraId="2422422C" w14:textId="2F7AF8D0">
      <w:pPr>
        <w:spacing w:after="0" w:line="240" w:lineRule="auto"/>
        <w:rPr>
          <w:ins w:author="Kärt Voor - JUSTDIGI" w:date="2025-10-06T13:21:32.313Z" w16du:dateUtc="2025-10-06T13:21:32.313Z" w:id="245100967"/>
          <w:rFonts w:ascii="Times New Roman" w:hAnsi="Times New Roman" w:cs="Times New Roman"/>
          <w:sz w:val="24"/>
          <w:szCs w:val="24"/>
        </w:rPr>
      </w:pPr>
      <w:r w:rsidRPr="6AED2F4E" w:rsidR="00A8667F">
        <w:rPr>
          <w:rFonts w:ascii="Times New Roman" w:hAnsi="Times New Roman" w:cs="Times New Roman"/>
          <w:b w:val="1"/>
          <w:bCs w:val="1"/>
          <w:sz w:val="24"/>
          <w:szCs w:val="24"/>
        </w:rPr>
        <w:t>1)</w:t>
      </w:r>
      <w:r w:rsidRPr="6AED2F4E" w:rsidR="00A8667F">
        <w:rPr>
          <w:rFonts w:ascii="Times New Roman" w:hAnsi="Times New Roman" w:cs="Times New Roman"/>
          <w:sz w:val="24"/>
          <w:szCs w:val="24"/>
        </w:rPr>
        <w:t xml:space="preserve"> paragrahvi 77</w:t>
      </w:r>
      <w:r w:rsidRPr="6AED2F4E" w:rsidR="00A8667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6AED2F4E" w:rsidR="00A8667F">
        <w:rPr>
          <w:rFonts w:ascii="Times New Roman" w:hAnsi="Times New Roman" w:cs="Times New Roman"/>
          <w:sz w:val="24"/>
          <w:szCs w:val="24"/>
        </w:rPr>
        <w:t>lõige 4 tunnistatakse kehtetuks;</w:t>
      </w:r>
    </w:p>
    <w:p w:rsidR="6AED2F4E" w:rsidP="6AED2F4E" w:rsidRDefault="6AED2F4E" w14:paraId="01FBE4DF" w14:textId="122CD375">
      <w:pPr>
        <w:spacing w:after="0" w:line="240" w:lineRule="auto"/>
        <w:rPr>
          <w:ins w:author="Kärt Voor - JUSTDIGI" w:date="2025-10-06T13:21:32.918Z" w16du:dateUtc="2025-10-06T13:21:32.918Z" w:id="571539045"/>
          <w:rFonts w:ascii="Times New Roman" w:hAnsi="Times New Roman" w:cs="Times New Roman"/>
          <w:sz w:val="24"/>
          <w:szCs w:val="24"/>
        </w:rPr>
      </w:pPr>
    </w:p>
    <w:p w:rsidR="6AED2F4E" w:rsidP="6AED2F4E" w:rsidRDefault="6AED2F4E" w14:paraId="5B08AF7C" w14:textId="5DCADC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03B" w:rsidP="007A403B" w:rsidRDefault="00A8667F" w14:paraId="4DC4BD74" w14:textId="30087B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1296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1296">
        <w:rPr>
          <w:rFonts w:ascii="Times New Roman" w:hAnsi="Times New Roman" w:cs="Times New Roman"/>
          <w:sz w:val="24"/>
          <w:szCs w:val="24"/>
        </w:rPr>
        <w:t>seadust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403B">
        <w:rPr>
          <w:rFonts w:ascii="Times New Roman" w:hAnsi="Times New Roman" w:cs="Times New Roman"/>
          <w:sz w:val="24"/>
          <w:szCs w:val="24"/>
        </w:rPr>
        <w:t xml:space="preserve">täiendatakse </w:t>
      </w:r>
      <w:r w:rsidR="00344BB0">
        <w:rPr>
          <w:rFonts w:ascii="Times New Roman" w:hAnsi="Times New Roman" w:cs="Times New Roman"/>
          <w:sz w:val="24"/>
          <w:szCs w:val="24"/>
        </w:rPr>
        <w:t>§-</w:t>
      </w:r>
      <w:del w:author="Moonika Kuusk - JUSTDIGI" w:date="2025-09-30T15:07:00Z" w16du:dateUtc="2025-09-30T12:07:00Z" w:id="31">
        <w:r w:rsidDel="00902445" w:rsidR="00344BB0">
          <w:rPr>
            <w:rFonts w:ascii="Times New Roman" w:hAnsi="Times New Roman" w:cs="Times New Roman"/>
            <w:sz w:val="24"/>
            <w:szCs w:val="24"/>
          </w:rPr>
          <w:delText>i</w:delText>
        </w:r>
      </w:del>
      <w:r w:rsidR="00344BB0">
        <w:rPr>
          <w:rFonts w:ascii="Times New Roman" w:hAnsi="Times New Roman" w:cs="Times New Roman"/>
          <w:sz w:val="24"/>
          <w:szCs w:val="24"/>
        </w:rPr>
        <w:t xml:space="preserve">ga </w:t>
      </w:r>
      <w:bookmarkStart w:name="_Hlk199759855" w:id="32"/>
      <w:r w:rsidR="009443BD">
        <w:rPr>
          <w:rFonts w:ascii="Times New Roman" w:hAnsi="Times New Roman" w:cs="Times New Roman"/>
          <w:sz w:val="24"/>
          <w:szCs w:val="24"/>
        </w:rPr>
        <w:t>77</w:t>
      </w:r>
      <w:r w:rsidRPr="009443BD" w:rsidR="009443B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32"/>
      <w:r w:rsidR="009443BD">
        <w:rPr>
          <w:rFonts w:ascii="Times New Roman" w:hAnsi="Times New Roman" w:cs="Times New Roman"/>
          <w:sz w:val="24"/>
          <w:szCs w:val="24"/>
        </w:rPr>
        <w:t xml:space="preserve"> </w:t>
      </w:r>
      <w:r w:rsidR="007A403B">
        <w:rPr>
          <w:rFonts w:ascii="Times New Roman" w:hAnsi="Times New Roman" w:cs="Times New Roman"/>
          <w:sz w:val="24"/>
          <w:szCs w:val="24"/>
        </w:rPr>
        <w:t>järgmises sõnastuses:</w:t>
      </w:r>
    </w:p>
    <w:p w:rsidR="00A8667F" w:rsidP="007A403B" w:rsidRDefault="00A8667F" w14:paraId="344D7264" w14:textId="66C384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 w:rsidRPr="00F01296">
        <w:rPr>
          <w:rFonts w:ascii="Times New Roman" w:hAnsi="Times New Roman" w:cs="Times New Roman"/>
          <w:b/>
          <w:bCs/>
          <w:sz w:val="24"/>
          <w:szCs w:val="24"/>
        </w:rPr>
        <w:t>77</w:t>
      </w:r>
      <w:r w:rsidRPr="00F0129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Pr="00F01296" w:rsidR="00A8667F" w:rsidP="007A403B" w:rsidRDefault="00A8667F" w14:paraId="3213C18B" w14:textId="777777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43BD" w:rsidP="007A403B" w:rsidRDefault="007A403B" w14:paraId="6381633E" w14:textId="50532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del w:author="Moonika Kuusk - JUSTDIGI" w:date="2025-09-30T15:49:00Z" w16du:dateUtc="2025-09-30T12:49:00Z" w:id="33">
        <w:r w:rsidDel="00386391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>
        <w:rPr>
          <w:rFonts w:ascii="Times New Roman" w:hAnsi="Times New Roman" w:cs="Times New Roman"/>
          <w:sz w:val="24"/>
          <w:szCs w:val="24"/>
        </w:rPr>
        <w:t>(</w:t>
      </w:r>
      <w:r w:rsidR="009443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443BD" w:rsidR="009443BD">
        <w:rPr>
          <w:rFonts w:ascii="Times New Roman" w:hAnsi="Times New Roman" w:cs="Times New Roman"/>
          <w:sz w:val="24"/>
          <w:szCs w:val="24"/>
        </w:rPr>
        <w:t>Kaitseväe järelevalve pädevusega ametnik võib riikliku järelevalve teostamisel kohaldada vahetut sundi ja kasutada erivahendit või relva korrakaitseseaduses sätestatud alusel ja korras.</w:t>
      </w:r>
    </w:p>
    <w:p w:rsidR="009443BD" w:rsidP="007A403B" w:rsidRDefault="009443BD" w14:paraId="062FB4EE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03B" w:rsidP="007A403B" w:rsidRDefault="009443BD" w14:paraId="0FA4F518" w14:textId="1A82F7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784DB8" w:rsidR="007A403B">
        <w:rPr>
          <w:rFonts w:ascii="Times New Roman" w:hAnsi="Times New Roman" w:cs="Times New Roman"/>
          <w:sz w:val="24"/>
          <w:szCs w:val="24"/>
        </w:rPr>
        <w:t>K</w:t>
      </w:r>
      <w:r w:rsidR="007A403B">
        <w:rPr>
          <w:rFonts w:ascii="Times New Roman" w:hAnsi="Times New Roman" w:cs="Times New Roman"/>
          <w:sz w:val="24"/>
          <w:szCs w:val="24"/>
        </w:rPr>
        <w:t xml:space="preserve">eskkonnaamet </w:t>
      </w:r>
      <w:r w:rsidRPr="00784DB8" w:rsidR="007A403B">
        <w:rPr>
          <w:rFonts w:ascii="Times New Roman" w:hAnsi="Times New Roman" w:cs="Times New Roman"/>
          <w:sz w:val="24"/>
          <w:szCs w:val="24"/>
        </w:rPr>
        <w:t xml:space="preserve">võib riikliku järelevalve teostamisel </w:t>
      </w:r>
      <w:r w:rsidR="007A403B">
        <w:rPr>
          <w:rFonts w:ascii="Times New Roman" w:hAnsi="Times New Roman" w:cs="Times New Roman"/>
          <w:sz w:val="24"/>
          <w:szCs w:val="24"/>
        </w:rPr>
        <w:t>kohaldada</w:t>
      </w:r>
      <w:r w:rsidRPr="00784DB8" w:rsidR="007A403B">
        <w:rPr>
          <w:rFonts w:ascii="Times New Roman" w:hAnsi="Times New Roman" w:cs="Times New Roman"/>
          <w:sz w:val="24"/>
          <w:szCs w:val="24"/>
        </w:rPr>
        <w:t xml:space="preserve"> va</w:t>
      </w:r>
      <w:r w:rsidR="007A403B">
        <w:rPr>
          <w:rFonts w:ascii="Times New Roman" w:hAnsi="Times New Roman" w:cs="Times New Roman"/>
          <w:sz w:val="24"/>
          <w:szCs w:val="24"/>
        </w:rPr>
        <w:t>h</w:t>
      </w:r>
      <w:r w:rsidRPr="00784DB8" w:rsidR="007A403B">
        <w:rPr>
          <w:rFonts w:ascii="Times New Roman" w:hAnsi="Times New Roman" w:cs="Times New Roman"/>
          <w:sz w:val="24"/>
          <w:szCs w:val="24"/>
        </w:rPr>
        <w:t xml:space="preserve">etut sundi </w:t>
      </w:r>
      <w:r w:rsidR="007A403B">
        <w:rPr>
          <w:rFonts w:ascii="Times New Roman" w:hAnsi="Times New Roman" w:cs="Times New Roman"/>
          <w:sz w:val="24"/>
          <w:szCs w:val="24"/>
        </w:rPr>
        <w:t>ja kasutada füüsilist jõudu, erivahendeid ning teenistusrelvi korrakaitseseaduses sätestatud korras.</w:t>
      </w:r>
    </w:p>
    <w:p w:rsidR="007A403B" w:rsidP="007A403B" w:rsidRDefault="007A403B" w14:paraId="465B470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03B" w:rsidP="007A403B" w:rsidRDefault="007A403B" w14:paraId="36C19371" w14:textId="6D8DE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443B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Keskkonnaameti erivahendid on käerauad.</w:t>
      </w:r>
    </w:p>
    <w:p w:rsidR="007A403B" w:rsidP="007A403B" w:rsidRDefault="007A403B" w14:paraId="3B42281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165B38" w:rsidR="007A403B" w:rsidP="007A403B" w:rsidRDefault="007A403B" w14:paraId="74091CF2" w14:textId="261D9B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(</w:t>
      </w:r>
      <w:r w:rsidR="009443BD">
        <w:rPr>
          <w:rFonts w:ascii="Times New Roman" w:hAnsi="Times New Roman" w:cs="Times New Roman"/>
          <w:sz w:val="24"/>
          <w:szCs w:val="24"/>
        </w:rPr>
        <w:t>4</w:t>
      </w:r>
      <w:r w:rsidRPr="4FEEABD4">
        <w:rPr>
          <w:rFonts w:ascii="Times New Roman" w:hAnsi="Times New Roman" w:cs="Times New Roman"/>
          <w:sz w:val="24"/>
          <w:szCs w:val="24"/>
        </w:rPr>
        <w:t>) Keskkonnaameti teenistusrelvad on gaasirelv ja külmrelv.“.</w:t>
      </w:r>
    </w:p>
    <w:p w:rsidR="007A403B" w:rsidP="00810FFB" w:rsidRDefault="007A403B" w14:paraId="07DBB257" w14:textId="1CA876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403B" w:rsidP="00810FFB" w:rsidRDefault="007A403B" w14:paraId="620EEEF9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A3B0C" w:rsidR="0067255B" w:rsidP="00810FFB" w:rsidRDefault="007A403B" w14:paraId="679911B5" w14:textId="265EA7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721D311A" w:rsidR="0067255B">
        <w:rPr>
          <w:rFonts w:ascii="Times New Roman" w:hAnsi="Times New Roman" w:cs="Times New Roman"/>
          <w:b/>
          <w:bCs/>
          <w:sz w:val="24"/>
          <w:szCs w:val="24"/>
        </w:rPr>
        <w:t>Metsaseadus</w:t>
      </w:r>
      <w:r w:rsidRPr="721D311A" w:rsidR="006F031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53CAE54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DE2" w:rsidP="00810FFB" w:rsidRDefault="005A4B37" w14:paraId="329D6BA0" w14:textId="108DB4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Metsaseaduse § 65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="00CB2DE2">
        <w:rPr>
          <w:rFonts w:ascii="Times New Roman" w:hAnsi="Times New Roman" w:cs="Times New Roman"/>
          <w:sz w:val="24"/>
          <w:szCs w:val="24"/>
        </w:rPr>
        <w:t>lõige 3 muudetakse ja sõnastatakse järgmiselt:</w:t>
      </w:r>
    </w:p>
    <w:p w:rsidR="006F031C" w:rsidP="00810FFB" w:rsidRDefault="00CB2DE2" w14:paraId="41640F0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„(3) </w:t>
      </w:r>
      <w:r w:rsidRPr="00CB2DE2">
        <w:rPr>
          <w:rFonts w:ascii="Times New Roman" w:hAnsi="Times New Roman" w:cs="Times New Roman"/>
          <w:sz w:val="24"/>
          <w:szCs w:val="24"/>
        </w:rPr>
        <w:t xml:space="preserve">Keskkonnaameti teenistusrelvad on </w:t>
      </w:r>
      <w:r>
        <w:rPr>
          <w:rFonts w:ascii="Times New Roman" w:hAnsi="Times New Roman" w:cs="Times New Roman"/>
          <w:sz w:val="24"/>
          <w:szCs w:val="24"/>
        </w:rPr>
        <w:t xml:space="preserve">tulirelv, </w:t>
      </w:r>
      <w:r w:rsidRPr="00CB2DE2">
        <w:rPr>
          <w:rFonts w:ascii="Times New Roman" w:hAnsi="Times New Roman" w:cs="Times New Roman"/>
          <w:sz w:val="24"/>
          <w:szCs w:val="24"/>
        </w:rPr>
        <w:t>gaasirelv ja külmrelv.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6F031C" w:rsidP="00810FFB" w:rsidRDefault="006F031C" w14:paraId="17BE4F0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9B" w:rsidP="00A456C8" w:rsidRDefault="00FD159B" w14:paraId="359DC9D1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456C8" w:rsidP="00A456C8" w:rsidRDefault="00A456C8" w14:paraId="760D26B7" w14:textId="1843B0D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 Pakendiseaduse muutmine</w:t>
      </w:r>
    </w:p>
    <w:p w:rsidR="00A456C8" w:rsidP="00A456C8" w:rsidRDefault="00A456C8" w14:paraId="71932015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FA284E" w:rsidR="00A456C8" w:rsidP="00A456C8" w:rsidRDefault="4EAB797E" w14:paraId="3442AB28" w14:textId="5B3D19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Pakendiseadus</w:t>
      </w:r>
      <w:r w:rsidRPr="4FEEABD4" w:rsidR="134AF7FE">
        <w:rPr>
          <w:rFonts w:ascii="Times New Roman" w:hAnsi="Times New Roman" w:cs="Times New Roman"/>
          <w:sz w:val="24"/>
          <w:szCs w:val="24"/>
        </w:rPr>
        <w:t>e</w:t>
      </w:r>
      <w:r w:rsidRPr="4FEEABD4" w:rsidR="1B2D618C">
        <w:rPr>
          <w:rFonts w:ascii="Times New Roman" w:hAnsi="Times New Roman" w:cs="Times New Roman"/>
          <w:sz w:val="24"/>
          <w:szCs w:val="24"/>
        </w:rPr>
        <w:t xml:space="preserve"> </w:t>
      </w:r>
      <w:r w:rsidRPr="4FEEABD4" w:rsidR="248046BC">
        <w:rPr>
          <w:rFonts w:ascii="Times New Roman" w:hAnsi="Times New Roman" w:cs="Times New Roman"/>
          <w:sz w:val="24"/>
          <w:szCs w:val="24"/>
        </w:rPr>
        <w:t xml:space="preserve">7. peatükki </w:t>
      </w:r>
      <w:r w:rsidRPr="4FEEABD4">
        <w:rPr>
          <w:rFonts w:ascii="Times New Roman" w:hAnsi="Times New Roman" w:cs="Times New Roman"/>
          <w:sz w:val="24"/>
          <w:szCs w:val="24"/>
        </w:rPr>
        <w:t xml:space="preserve">täiendatakse </w:t>
      </w:r>
      <w:bookmarkStart w:name="_Hlk181697653" w:id="34"/>
      <w:r w:rsidRPr="4FEEABD4">
        <w:rPr>
          <w:rFonts w:ascii="Times New Roman" w:hAnsi="Times New Roman" w:cs="Times New Roman"/>
          <w:sz w:val="24"/>
          <w:szCs w:val="24"/>
        </w:rPr>
        <w:t xml:space="preserve">§-ga </w:t>
      </w:r>
      <w:bookmarkStart w:name="_Hlk181605780" w:id="35"/>
      <w:r w:rsidRPr="4FEEABD4">
        <w:rPr>
          <w:rFonts w:ascii="Times New Roman" w:hAnsi="Times New Roman" w:cs="Times New Roman"/>
          <w:sz w:val="24"/>
          <w:szCs w:val="24"/>
        </w:rPr>
        <w:t>26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bookmarkEnd w:id="34"/>
      <w:bookmarkEnd w:id="35"/>
      <w:r w:rsidRPr="4FEEAB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Pr="00FA284E" w:rsidR="00A456C8" w:rsidP="00A456C8" w:rsidRDefault="00A456C8" w14:paraId="7CACFC2A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name="_Hlk181606221" w:id="36"/>
      <w:bookmarkStart w:name="_Hlk182485221" w:id="37"/>
      <w:r w:rsidRPr="00FA284E">
        <w:rPr>
          <w:rFonts w:ascii="Times New Roman" w:hAnsi="Times New Roman" w:cs="Times New Roman"/>
          <w:b/>
          <w:bCs/>
          <w:sz w:val="24"/>
          <w:szCs w:val="24"/>
        </w:rPr>
        <w:t>„§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284E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FA284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</w:t>
      </w:r>
      <w:r w:rsidRPr="00FA284E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Pr="00301885" w:rsidR="00A456C8" w:rsidP="00A456C8" w:rsidRDefault="00A456C8" w14:paraId="1352C0E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01885" w:rsidR="00A456C8" w:rsidP="00A456C8" w:rsidRDefault="00A456C8" w14:paraId="68BF629D" w14:textId="2B0E1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81606161" w:id="38"/>
      <w:bookmarkEnd w:id="36"/>
      <w:del w:author="Moonika Kuusk - JUSTDIGI" w:date="2025-09-30T15:09:00Z" w16du:dateUtc="2025-09-30T12:09:00Z" w:id="39">
        <w:r w:rsidRPr="00301885" w:rsidDel="00AC1B75">
          <w:rPr>
            <w:rFonts w:ascii="Times New Roman" w:hAnsi="Times New Roman" w:cs="Times New Roman"/>
            <w:sz w:val="24"/>
            <w:szCs w:val="24"/>
          </w:rPr>
          <w:lastRenderedPageBreak/>
          <w:delText>„</w:delText>
        </w:r>
      </w:del>
      <w:r w:rsidRPr="00301885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301885" w:rsidR="00A456C8" w:rsidP="00A456C8" w:rsidRDefault="00A456C8" w14:paraId="1137152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01885" w:rsidR="00A456C8" w:rsidP="00A456C8" w:rsidRDefault="00A456C8" w14:paraId="093427A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301885" w:rsidR="00A456C8" w:rsidP="00A456C8" w:rsidRDefault="00A456C8" w14:paraId="30E2165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6C8" w:rsidP="00810FFB" w:rsidRDefault="00A456C8" w14:paraId="0168D559" w14:textId="2301C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37"/>
    <w:p w:rsidR="007508B9" w:rsidP="007508B9" w:rsidRDefault="007508B9" w14:paraId="67930750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A3B0C" w:rsidR="007508B9" w:rsidP="007508B9" w:rsidRDefault="4ABFA400" w14:paraId="79D96527" w14:textId="57C623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>. Sadamaseaduse muutmine</w:t>
      </w:r>
    </w:p>
    <w:p w:rsidR="007508B9" w:rsidP="007508B9" w:rsidRDefault="007508B9" w14:paraId="240A715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E42B7E" w:rsidR="007508B9" w:rsidP="007508B9" w:rsidRDefault="007508B9" w14:paraId="3FAA1CD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Sadamaseaduse § 43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>
        <w:rPr>
          <w:rFonts w:ascii="Times New Roman" w:hAnsi="Times New Roman" w:cs="Times New Roman"/>
          <w:sz w:val="24"/>
          <w:szCs w:val="24"/>
        </w:rPr>
        <w:t xml:space="preserve"> </w:t>
      </w:r>
      <w:r w:rsidRPr="00E42B7E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E42B7E" w:rsidR="007508B9" w:rsidP="007508B9" w:rsidRDefault="007508B9" w14:paraId="7C21844C" w14:textId="674D9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B7E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E42B7E" w:rsidR="007508B9" w:rsidP="007508B9" w:rsidRDefault="007508B9" w14:paraId="2CDD652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E42B7E" w:rsidR="007508B9" w:rsidP="007508B9" w:rsidRDefault="007508B9" w14:paraId="447E414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B7E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E42B7E" w:rsidR="007508B9" w:rsidP="007508B9" w:rsidRDefault="007508B9" w14:paraId="3A9B8F9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7508B9" w:rsidP="007508B9" w:rsidRDefault="007508B9" w14:paraId="7CE0A0A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B7E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="00556C3E" w:rsidP="00810FFB" w:rsidRDefault="00556C3E" w14:paraId="3C8A13F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38"/>
    <w:p w:rsidR="00A456C8" w:rsidP="00810FFB" w:rsidRDefault="002365D8" w14:paraId="66E85DD1" w14:textId="561031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65D8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365D8">
        <w:rPr>
          <w:rFonts w:ascii="Times New Roman" w:hAnsi="Times New Roman" w:cs="Times New Roman"/>
          <w:b/>
          <w:bCs/>
          <w:sz w:val="24"/>
          <w:szCs w:val="24"/>
        </w:rPr>
        <w:t>. Taimede paljundamise ja sordikaitse seaduse muutmine</w:t>
      </w:r>
    </w:p>
    <w:p w:rsidR="002365D8" w:rsidP="00810FFB" w:rsidRDefault="002365D8" w14:paraId="7D18706F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2365D8" w:rsidR="002365D8" w:rsidP="00810FFB" w:rsidRDefault="002365D8" w14:paraId="4C52F993" w14:textId="42FE12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5D8">
        <w:rPr>
          <w:rFonts w:ascii="Times New Roman" w:hAnsi="Times New Roman" w:cs="Times New Roman"/>
          <w:sz w:val="24"/>
          <w:szCs w:val="24"/>
        </w:rPr>
        <w:t xml:space="preserve">Taimede paljundamise ja sordikaitse seadust täiendatakse §-ga </w:t>
      </w:r>
      <w:bookmarkStart w:name="_Hlk182484677" w:id="40"/>
      <w:r w:rsidRPr="002365D8">
        <w:rPr>
          <w:rFonts w:ascii="Times New Roman" w:hAnsi="Times New Roman" w:cs="Times New Roman"/>
          <w:sz w:val="24"/>
          <w:szCs w:val="24"/>
        </w:rPr>
        <w:t>115</w:t>
      </w:r>
      <w:r w:rsidRPr="002365D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End w:id="40"/>
      <w:r w:rsidRPr="002365D8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Pr="00647643" w:rsidR="00173804" w:rsidP="00173804" w:rsidRDefault="00173804" w14:paraId="1BF9E909" w14:textId="39F62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7643">
        <w:rPr>
          <w:rFonts w:ascii="Times New Roman" w:hAnsi="Times New Roman" w:cs="Times New Roman"/>
          <w:b/>
          <w:bCs/>
          <w:sz w:val="24"/>
          <w:szCs w:val="24"/>
        </w:rPr>
        <w:t>„§</w:t>
      </w:r>
      <w:r w:rsidR="006476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7643">
        <w:rPr>
          <w:rFonts w:ascii="Times New Roman" w:hAnsi="Times New Roman" w:cs="Times New Roman"/>
          <w:b/>
          <w:bCs/>
          <w:sz w:val="24"/>
          <w:szCs w:val="24"/>
        </w:rPr>
        <w:t>115</w:t>
      </w:r>
      <w:r w:rsidRPr="0064764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1 </w:t>
      </w:r>
      <w:r w:rsidRPr="00647643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Pr="00173804" w:rsidR="00173804" w:rsidP="00173804" w:rsidRDefault="00173804" w14:paraId="5D6DCDC4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647643" w:rsidR="00173804" w:rsidP="00173804" w:rsidRDefault="00173804" w14:paraId="587BCDB1" w14:textId="4D23F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3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647643" w:rsidR="00173804" w:rsidP="00173804" w:rsidRDefault="00173804" w14:paraId="208ED1F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647643" w:rsidR="00173804" w:rsidP="00173804" w:rsidRDefault="00173804" w14:paraId="2219182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3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647643" w:rsidR="00173804" w:rsidP="00173804" w:rsidRDefault="00173804" w14:paraId="37C0E8A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65D8" w:rsidP="00173804" w:rsidRDefault="00173804" w14:paraId="5B90BE7A" w14:textId="7EA98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3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="007508B9" w:rsidP="00810FFB" w:rsidRDefault="007508B9" w14:paraId="43204AC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51021345" w:id="41"/>
    </w:p>
    <w:p w:rsidR="007508B9" w:rsidP="00810FFB" w:rsidRDefault="007508B9" w14:paraId="751A21C1" w14:textId="4643AF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08B9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508B9">
        <w:rPr>
          <w:rFonts w:ascii="Times New Roman" w:hAnsi="Times New Roman" w:cs="Times New Roman"/>
          <w:b/>
          <w:bCs/>
          <w:sz w:val="24"/>
          <w:szCs w:val="24"/>
        </w:rPr>
        <w:t>. Toote nõuetele vastavuse seadus</w:t>
      </w:r>
    </w:p>
    <w:p w:rsidR="00D53F33" w:rsidP="00810FFB" w:rsidRDefault="00D53F33" w14:paraId="6B7E7C6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1344F" w:rsidR="002D60E1" w:rsidP="00810FFB" w:rsidRDefault="5C27AB07" w14:paraId="13436C1A" w14:textId="42E67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Toote nõuetele vastavuse seadus</w:t>
      </w:r>
      <w:r w:rsidRPr="4FEEABD4" w:rsidR="4AEEFDED">
        <w:rPr>
          <w:rFonts w:ascii="Times New Roman" w:hAnsi="Times New Roman" w:cs="Times New Roman"/>
          <w:sz w:val="24"/>
          <w:szCs w:val="24"/>
        </w:rPr>
        <w:t>e</w:t>
      </w:r>
      <w:r w:rsidRPr="4FEEABD4">
        <w:rPr>
          <w:rFonts w:ascii="Times New Roman" w:hAnsi="Times New Roman" w:cs="Times New Roman"/>
          <w:sz w:val="24"/>
          <w:szCs w:val="24"/>
        </w:rPr>
        <w:t xml:space="preserve"> </w:t>
      </w:r>
      <w:r w:rsidRPr="4FEEABD4" w:rsidR="6FEAE9FB">
        <w:rPr>
          <w:rFonts w:ascii="Times New Roman" w:hAnsi="Times New Roman" w:cs="Times New Roman"/>
          <w:sz w:val="24"/>
          <w:szCs w:val="24"/>
        </w:rPr>
        <w:t xml:space="preserve">6. peatükki </w:t>
      </w:r>
      <w:r w:rsidRPr="4FEEABD4">
        <w:rPr>
          <w:rFonts w:ascii="Times New Roman" w:hAnsi="Times New Roman" w:cs="Times New Roman"/>
          <w:sz w:val="24"/>
          <w:szCs w:val="24"/>
        </w:rPr>
        <w:t>täiendatakse §-ga 5</w:t>
      </w:r>
      <w:r w:rsidR="005A503A">
        <w:rPr>
          <w:rFonts w:ascii="Times New Roman" w:hAnsi="Times New Roman" w:cs="Times New Roman"/>
          <w:sz w:val="24"/>
          <w:szCs w:val="24"/>
        </w:rPr>
        <w:t>6</w:t>
      </w:r>
      <w:r w:rsidR="005A50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4FEEABD4">
        <w:rPr>
          <w:rFonts w:ascii="Times New Roman" w:hAnsi="Times New Roman" w:cs="Times New Roman"/>
          <w:sz w:val="24"/>
          <w:szCs w:val="24"/>
        </w:rPr>
        <w:t>järgmises sõnastuses:</w:t>
      </w:r>
    </w:p>
    <w:p w:rsidRPr="002D60E1" w:rsidR="002D60E1" w:rsidP="002D60E1" w:rsidRDefault="002D60E1" w14:paraId="322A7631" w14:textId="03C173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„§ 5</w:t>
      </w:r>
      <w:r w:rsidR="005A503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A503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D60E1">
        <w:rPr>
          <w:rFonts w:ascii="Times New Roman" w:hAnsi="Times New Roman" w:cs="Times New Roman"/>
          <w:b/>
          <w:bCs/>
          <w:sz w:val="24"/>
          <w:szCs w:val="24"/>
        </w:rPr>
        <w:t>Vahetu sunni kasutamine</w:t>
      </w:r>
    </w:p>
    <w:p w:rsidRPr="002D60E1" w:rsidR="002D60E1" w:rsidP="002D60E1" w:rsidRDefault="002D60E1" w14:paraId="22050F58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A1344F" w:rsidR="002D60E1" w:rsidP="002D60E1" w:rsidRDefault="002D60E1" w14:paraId="372A58C5" w14:textId="5EF19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5:12:00Z" w16du:dateUtc="2025-09-30T12:12:00Z" w:id="42">
        <w:r w:rsidRPr="00A1344F" w:rsidDel="00F713D7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A1344F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A1344F" w:rsidR="002D60E1" w:rsidP="002D60E1" w:rsidRDefault="002D60E1" w14:paraId="6E9C411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1344F" w:rsidR="002D60E1" w:rsidP="002D60E1" w:rsidRDefault="002D60E1" w14:paraId="7B7968F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44F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A1344F" w:rsidR="002D60E1" w:rsidP="002D60E1" w:rsidRDefault="002D60E1" w14:paraId="7BBDB21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A1344F" w:rsidR="002D60E1" w:rsidP="002D60E1" w:rsidRDefault="002D60E1" w14:paraId="3766D44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44F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Pr="007508B9" w:rsidR="002D60E1" w:rsidP="00810FFB" w:rsidRDefault="002D60E1" w14:paraId="591AF0FF" w14:textId="7EEAAE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86EEC" w:rsidP="00810FFB" w:rsidRDefault="00A456C8" w14:paraId="3FBA0EBC" w14:textId="2DC024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6C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456C8">
        <w:rPr>
          <w:rFonts w:ascii="Times New Roman" w:hAnsi="Times New Roman" w:cs="Times New Roman"/>
          <w:b/>
          <w:bCs/>
          <w:sz w:val="24"/>
          <w:szCs w:val="24"/>
        </w:rPr>
        <w:t>. Tuleohutuse seaduse muutmine</w:t>
      </w:r>
    </w:p>
    <w:p w:rsidR="00A1344F" w:rsidP="00810FFB" w:rsidRDefault="00A1344F" w14:paraId="109AA35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203E59" w:rsidR="00A456C8" w:rsidP="00810FFB" w:rsidRDefault="00873332" w14:paraId="12613613" w14:textId="74EF4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Tuleohutuse seadus</w:t>
      </w:r>
      <w:r w:rsidR="00B05193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t xml:space="preserve">täiendatakse §-ga </w:t>
      </w:r>
      <w:bookmarkStart w:name="_Hlk181697851" w:id="43"/>
      <w:r w:rsidR="00471524">
        <w:rPr>
          <w:rFonts w:ascii="Times New Roman" w:hAnsi="Times New Roman" w:cs="Times New Roman"/>
          <w:sz w:val="24"/>
          <w:szCs w:val="24"/>
        </w:rPr>
        <w:t>39</w:t>
      </w:r>
      <w:r w:rsidR="004715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bookmarkEnd w:id="43"/>
      <w:r w:rsidR="001E5CE3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Pr="004007AC" w:rsidR="00302181" w:rsidP="00302181" w:rsidRDefault="00302181" w14:paraId="44C234F9" w14:textId="2C11BF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bookmarkStart w:name="_Hlk181606552" w:id="44"/>
      <w:r w:rsidRPr="00302181"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 w:rsidR="00471524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="0047152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302181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="00886559" w:rsidP="00203E59" w:rsidRDefault="00886559" w14:paraId="1925DA4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name="_Hlk181606531" w:id="45"/>
    </w:p>
    <w:bookmarkEnd w:id="44"/>
    <w:p w:rsidRPr="00301885" w:rsidR="00203E59" w:rsidP="00203E59" w:rsidRDefault="00203E59" w14:paraId="782F9333" w14:textId="1B5DF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5:13:00Z" w16du:dateUtc="2025-09-30T12:13:00Z" w:id="46">
        <w:r w:rsidRPr="00301885" w:rsidDel="0083149A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301885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301885" w:rsidR="00203E59" w:rsidP="00203E59" w:rsidRDefault="00203E59" w14:paraId="542F0C0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301885" w:rsidR="00203E59" w:rsidP="00203E59" w:rsidRDefault="00203E59" w14:paraId="2BED562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301885" w:rsidR="00203E59" w:rsidP="00203E59" w:rsidRDefault="00203E59" w14:paraId="4B0F592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6C8" w:rsidP="00810FFB" w:rsidRDefault="00203E59" w14:paraId="398B1EF1" w14:textId="0A045A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1885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45"/>
    <w:p w:rsidRPr="00A456C8" w:rsidR="00A456C8" w:rsidP="00810FFB" w:rsidRDefault="00A456C8" w14:paraId="03EEB981" w14:textId="777777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Pr="008A3B0C" w:rsidR="0067255B" w:rsidP="00810FFB" w:rsidRDefault="71151822" w14:paraId="7E293E88" w14:textId="3F3DB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Pr="4FEEABD4" w:rsidR="15BA21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4FEEABD4" w:rsidR="4AD480A6">
        <w:rPr>
          <w:rFonts w:ascii="Times New Roman" w:hAnsi="Times New Roman" w:cs="Times New Roman"/>
          <w:b/>
          <w:bCs/>
          <w:sz w:val="24"/>
          <w:szCs w:val="24"/>
        </w:rPr>
        <w:t>Tööstusheite seadus</w:t>
      </w:r>
      <w:r w:rsidRPr="4FEEABD4" w:rsidR="22D75E67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57D7860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61EED" w:rsidR="00F61EED" w:rsidP="00F61EED" w:rsidRDefault="0067255B" w14:paraId="5F2D592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T</w:t>
      </w:r>
      <w:r w:rsidRPr="008A3B0C" w:rsidR="00DA55CC">
        <w:rPr>
          <w:rFonts w:ascii="Times New Roman" w:hAnsi="Times New Roman" w:cs="Times New Roman"/>
          <w:sz w:val="24"/>
          <w:szCs w:val="24"/>
        </w:rPr>
        <w:t>ööstusheite 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161</w:t>
      </w:r>
      <w:r w:rsidRPr="008A3B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B0C" w:rsidR="00DA55CC">
        <w:rPr>
          <w:rFonts w:ascii="Times New Roman" w:hAnsi="Times New Roman" w:cs="Times New Roman"/>
          <w:sz w:val="24"/>
          <w:szCs w:val="24"/>
        </w:rPr>
        <w:t xml:space="preserve"> </w:t>
      </w:r>
      <w:r w:rsidRPr="00F61EED" w:rsidR="00F61EED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F61EED" w:rsidR="00F61EED" w:rsidP="00F61EED" w:rsidRDefault="00F61EED" w14:paraId="69C33484" w14:textId="758E50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F61EED" w:rsidR="00F61EED" w:rsidP="00F61EED" w:rsidRDefault="00F61EED" w14:paraId="00C2A0F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61EED" w:rsidR="00F61EED" w:rsidP="00F61EED" w:rsidRDefault="00F61EED" w14:paraId="45A6FF7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F61EED" w:rsidR="00F61EED" w:rsidP="00F61EED" w:rsidRDefault="00F61EED" w14:paraId="32A39E9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61EED" w:rsidR="00F61EED" w:rsidP="00F61EED" w:rsidRDefault="00F61EED" w14:paraId="4A0735A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="0067255B" w:rsidP="00F61EED" w:rsidRDefault="0067255B" w14:paraId="2A925636" w14:textId="51B67C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97418" w:rsidR="00097418" w:rsidP="00F61EED" w:rsidRDefault="00097418" w14:paraId="2B7C49D1" w14:textId="3E1745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741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30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97418">
        <w:rPr>
          <w:rFonts w:ascii="Times New Roman" w:hAnsi="Times New Roman" w:cs="Times New Roman"/>
          <w:b/>
          <w:bCs/>
          <w:sz w:val="24"/>
          <w:szCs w:val="24"/>
        </w:rPr>
        <w:t>. Vedelkütuse seaduse muutmine</w:t>
      </w:r>
    </w:p>
    <w:p w:rsidR="00097418" w:rsidP="00F61EED" w:rsidRDefault="00097418" w14:paraId="3F5DB44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418" w:rsidP="00F61EED" w:rsidRDefault="65E3B682" w14:paraId="5ACEDC89" w14:textId="75D3CD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Vedelkütuse seadus</w:t>
      </w:r>
      <w:r w:rsidR="005261A7">
        <w:rPr>
          <w:rFonts w:ascii="Times New Roman" w:hAnsi="Times New Roman" w:cs="Times New Roman"/>
          <w:sz w:val="24"/>
          <w:szCs w:val="24"/>
        </w:rPr>
        <w:t xml:space="preserve">t </w:t>
      </w:r>
      <w:r w:rsidRPr="4FEEABD4">
        <w:rPr>
          <w:rFonts w:ascii="Times New Roman" w:hAnsi="Times New Roman" w:cs="Times New Roman"/>
          <w:sz w:val="24"/>
          <w:szCs w:val="24"/>
        </w:rPr>
        <w:t xml:space="preserve">täiendatakse </w:t>
      </w:r>
      <w:r w:rsidRPr="4FEEABD4" w:rsidR="4D4FB59C">
        <w:rPr>
          <w:rFonts w:ascii="Times New Roman" w:hAnsi="Times New Roman" w:cs="Times New Roman"/>
          <w:sz w:val="24"/>
          <w:szCs w:val="24"/>
        </w:rPr>
        <w:t>§-ga</w:t>
      </w:r>
      <w:r w:rsidRPr="4FEEABD4">
        <w:rPr>
          <w:rFonts w:ascii="Times New Roman" w:hAnsi="Times New Roman" w:cs="Times New Roman"/>
          <w:sz w:val="24"/>
          <w:szCs w:val="24"/>
        </w:rPr>
        <w:t xml:space="preserve"> 2</w:t>
      </w:r>
      <w:r w:rsidR="005A503A">
        <w:rPr>
          <w:rFonts w:ascii="Times New Roman" w:hAnsi="Times New Roman" w:cs="Times New Roman"/>
          <w:sz w:val="24"/>
          <w:szCs w:val="24"/>
        </w:rPr>
        <w:t>4</w:t>
      </w:r>
      <w:r w:rsidR="005A503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4FEEABD4">
        <w:rPr>
          <w:rFonts w:ascii="Times New Roman" w:hAnsi="Times New Roman" w:cs="Times New Roman"/>
          <w:sz w:val="24"/>
          <w:szCs w:val="24"/>
        </w:rPr>
        <w:t>järgmises sõnastuses:</w:t>
      </w:r>
    </w:p>
    <w:p w:rsidRPr="00A8792B" w:rsidR="00A8792B" w:rsidP="00A8792B" w:rsidRDefault="00A8792B" w14:paraId="6717EFEE" w14:textId="2B06C3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  <w:bookmarkStart w:name="_Hlk181606980" w:id="47"/>
      <w:r w:rsidRPr="00A8792B"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A50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A503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A8792B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="00A8792B" w:rsidP="00097418" w:rsidRDefault="00A8792B" w14:paraId="0622EDB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97418" w:rsidR="00097418" w:rsidP="00097418" w:rsidRDefault="00097418" w14:paraId="444250DA" w14:textId="16CA34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5:16:00Z" w16du:dateUtc="2025-09-30T12:16:00Z" w:id="48">
        <w:r w:rsidRPr="00097418" w:rsidDel="00F72C96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097418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097418" w:rsidR="00097418" w:rsidP="00097418" w:rsidRDefault="00097418" w14:paraId="3F248959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97418" w:rsidR="00097418" w:rsidP="00097418" w:rsidRDefault="00097418" w14:paraId="77B5E01D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418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097418" w:rsidR="00097418" w:rsidP="00097418" w:rsidRDefault="00097418" w14:paraId="1763AF0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97418" w:rsidR="00097418" w:rsidP="00097418" w:rsidRDefault="00097418" w14:paraId="663D4D3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418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bookmarkEnd w:id="47"/>
    <w:p w:rsidRPr="00810FFB" w:rsidR="008A3B0C" w:rsidP="00810FFB" w:rsidRDefault="008A3B0C" w14:paraId="507F5CB8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67255B" w:rsidP="00810FFB" w:rsidRDefault="71151822" w14:paraId="611E5658" w14:textId="1DE1D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4FEEABD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4FEEABD4" w:rsidR="4AD480A6">
        <w:rPr>
          <w:rFonts w:ascii="Times New Roman" w:hAnsi="Times New Roman" w:cs="Times New Roman"/>
          <w:b/>
          <w:bCs/>
          <w:sz w:val="24"/>
          <w:szCs w:val="24"/>
        </w:rPr>
        <w:t>Veeseadus</w:t>
      </w:r>
      <w:r w:rsidRPr="4FEEABD4" w:rsidR="22D75E67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:rsidR="008A3B0C" w:rsidP="00810FFB" w:rsidRDefault="008A3B0C" w14:paraId="6E38F90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61EED" w:rsidR="00F61EED" w:rsidP="00F61EED" w:rsidRDefault="0067255B" w14:paraId="405D2FF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B0C">
        <w:rPr>
          <w:rFonts w:ascii="Times New Roman" w:hAnsi="Times New Roman" w:cs="Times New Roman"/>
          <w:sz w:val="24"/>
          <w:szCs w:val="24"/>
        </w:rPr>
        <w:t>Vee</w:t>
      </w:r>
      <w:r w:rsidRPr="008A3B0C" w:rsidR="00F91A26">
        <w:rPr>
          <w:rFonts w:ascii="Times New Roman" w:hAnsi="Times New Roman" w:cs="Times New Roman"/>
          <w:sz w:val="24"/>
          <w:szCs w:val="24"/>
        </w:rPr>
        <w:t>seaduse</w:t>
      </w:r>
      <w:r w:rsidRPr="008A3B0C">
        <w:rPr>
          <w:rFonts w:ascii="Times New Roman" w:hAnsi="Times New Roman" w:cs="Times New Roman"/>
          <w:sz w:val="24"/>
          <w:szCs w:val="24"/>
        </w:rPr>
        <w:t xml:space="preserve"> § 253</w:t>
      </w:r>
      <w:r w:rsidRPr="008A3B0C" w:rsidR="00F91A26">
        <w:rPr>
          <w:rFonts w:ascii="Times New Roman" w:hAnsi="Times New Roman" w:cs="Times New Roman"/>
          <w:sz w:val="24"/>
          <w:szCs w:val="24"/>
        </w:rPr>
        <w:t xml:space="preserve"> </w:t>
      </w:r>
      <w:r w:rsidRPr="00F61EED" w:rsidR="00F61EED">
        <w:rPr>
          <w:rFonts w:ascii="Times New Roman" w:hAnsi="Times New Roman" w:cs="Times New Roman"/>
          <w:sz w:val="24"/>
          <w:szCs w:val="24"/>
        </w:rPr>
        <w:t>tekst muudetakse ja sõnastatakse järgmiselt:</w:t>
      </w:r>
    </w:p>
    <w:p w:rsidRPr="00F61EED" w:rsidR="00F61EED" w:rsidP="00F61EED" w:rsidRDefault="00F61EED" w14:paraId="5206745E" w14:textId="3E0819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„(1) Keskkonnaametil on lubatud kasutada füüsilist jõudu, erivahendeid ja teenistusrelvi korrakaitseseaduses sätestatud alusel ja korras.</w:t>
      </w:r>
    </w:p>
    <w:p w:rsidRPr="00F61EED" w:rsidR="00F61EED" w:rsidP="00F61EED" w:rsidRDefault="00F61EED" w14:paraId="5CAB1F3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F61EED" w:rsidR="00F61EED" w:rsidP="00F61EED" w:rsidRDefault="00F61EED" w14:paraId="2BD9CF2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F61EED" w:rsidR="00F61EED" w:rsidP="00F61EED" w:rsidRDefault="00F61EED" w14:paraId="5DEE131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ED" w:rsidP="00F61EED" w:rsidRDefault="00F61EED" w14:paraId="116045F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EED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="002B3D38" w:rsidP="00F61EED" w:rsidRDefault="002B3D38" w14:paraId="4310762B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0A3F9D" w:rsidR="002B3D38" w:rsidP="00F61EED" w:rsidRDefault="002B3D38" w14:paraId="37998215" w14:textId="0E5C5F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76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name="_Hlk181606904" w:id="49"/>
      <w:r w:rsidRPr="000A3F9D">
        <w:rPr>
          <w:rFonts w:ascii="Times New Roman" w:hAnsi="Times New Roman" w:cs="Times New Roman"/>
          <w:b/>
          <w:bCs/>
          <w:sz w:val="24"/>
          <w:szCs w:val="24"/>
        </w:rPr>
        <w:t>Ühisveevärgi</w:t>
      </w:r>
      <w:del w:author="Moonika Kuusk - JUSTDIGI" w:date="2025-09-30T15:18:00Z" w16du:dateUtc="2025-09-30T12:18:00Z" w:id="50">
        <w:r w:rsidRPr="000A3F9D" w:rsidDel="00746DBE">
          <w:rPr>
            <w:rFonts w:ascii="Times New Roman" w:hAnsi="Times New Roman" w:cs="Times New Roman"/>
            <w:b/>
            <w:bCs/>
            <w:sz w:val="24"/>
            <w:szCs w:val="24"/>
          </w:rPr>
          <w:delText>-</w:delText>
        </w:r>
      </w:del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 ja </w:t>
      </w:r>
      <w:ins w:author="Moonika Kuusk - JUSTDIGI" w:date="2025-09-30T15:18:00Z" w16du:dateUtc="2025-09-30T12:18:00Z" w:id="51">
        <w:r w:rsidR="000B5EE0">
          <w:rPr>
            <w:rFonts w:ascii="Times New Roman" w:hAnsi="Times New Roman" w:cs="Times New Roman"/>
            <w:b/>
            <w:bCs/>
            <w:sz w:val="24"/>
            <w:szCs w:val="24"/>
          </w:rPr>
          <w:t>-</w:t>
        </w:r>
      </w:ins>
      <w:r w:rsidRPr="000A3F9D">
        <w:rPr>
          <w:rFonts w:ascii="Times New Roman" w:hAnsi="Times New Roman" w:cs="Times New Roman"/>
          <w:b/>
          <w:bCs/>
          <w:sz w:val="24"/>
          <w:szCs w:val="24"/>
        </w:rPr>
        <w:t>kanalisatsiooni seaduse</w:t>
      </w:r>
      <w:bookmarkEnd w:id="49"/>
      <w:r w:rsidRPr="000A3F9D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bookmarkEnd w:id="41"/>
    <w:p w:rsidR="008A3B0C" w:rsidP="009D6322" w:rsidRDefault="008A3B0C" w14:paraId="0D00DE0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9C7" w:rsidP="009D6322" w:rsidRDefault="412B070D" w14:paraId="13E737A2" w14:textId="6B6D7B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Ühisveevärgi</w:t>
      </w:r>
      <w:del w:author="Moonika Kuusk - JUSTDIGI" w:date="2025-09-30T15:18:00Z" w16du:dateUtc="2025-09-30T12:18:00Z" w:id="52">
        <w:r w:rsidRPr="4FEEABD4" w:rsidDel="000B5EE0">
          <w:rPr>
            <w:rFonts w:ascii="Times New Roman" w:hAnsi="Times New Roman" w:cs="Times New Roman"/>
            <w:sz w:val="24"/>
            <w:szCs w:val="24"/>
          </w:rPr>
          <w:delText>-</w:delText>
        </w:r>
      </w:del>
      <w:r w:rsidRPr="4FEEABD4">
        <w:rPr>
          <w:rFonts w:ascii="Times New Roman" w:hAnsi="Times New Roman" w:cs="Times New Roman"/>
          <w:sz w:val="24"/>
          <w:szCs w:val="24"/>
        </w:rPr>
        <w:t xml:space="preserve"> ja </w:t>
      </w:r>
      <w:ins w:author="Moonika Kuusk - JUSTDIGI" w:date="2025-09-30T15:18:00Z" w16du:dateUtc="2025-09-30T12:18:00Z" w:id="53">
        <w:r w:rsidR="000B5EE0">
          <w:rPr>
            <w:rFonts w:ascii="Times New Roman" w:hAnsi="Times New Roman" w:cs="Times New Roman"/>
            <w:sz w:val="24"/>
            <w:szCs w:val="24"/>
          </w:rPr>
          <w:t>-</w:t>
        </w:r>
      </w:ins>
      <w:r w:rsidRPr="4FEEABD4">
        <w:rPr>
          <w:rFonts w:ascii="Times New Roman" w:hAnsi="Times New Roman" w:cs="Times New Roman"/>
          <w:sz w:val="24"/>
          <w:szCs w:val="24"/>
        </w:rPr>
        <w:t>kanalisatsiooni seadus</w:t>
      </w:r>
      <w:r w:rsidRPr="4FEEABD4" w:rsidR="001919F4">
        <w:rPr>
          <w:rFonts w:ascii="Times New Roman" w:hAnsi="Times New Roman" w:cs="Times New Roman"/>
          <w:sz w:val="24"/>
          <w:szCs w:val="24"/>
        </w:rPr>
        <w:t>t</w:t>
      </w:r>
      <w:r w:rsidRPr="4FEEABD4" w:rsidR="0F1310CD">
        <w:rPr>
          <w:rFonts w:ascii="Times New Roman" w:hAnsi="Times New Roman" w:cs="Times New Roman"/>
          <w:sz w:val="24"/>
          <w:szCs w:val="24"/>
        </w:rPr>
        <w:t xml:space="preserve"> </w:t>
      </w:r>
      <w:r w:rsidRPr="4FEEABD4">
        <w:rPr>
          <w:rFonts w:ascii="Times New Roman" w:hAnsi="Times New Roman" w:cs="Times New Roman"/>
          <w:sz w:val="24"/>
          <w:szCs w:val="24"/>
        </w:rPr>
        <w:t>täiendatakse §-ga 6</w:t>
      </w:r>
      <w:r w:rsidR="0026742C">
        <w:rPr>
          <w:rFonts w:ascii="Times New Roman" w:hAnsi="Times New Roman" w:cs="Times New Roman"/>
          <w:sz w:val="24"/>
          <w:szCs w:val="24"/>
        </w:rPr>
        <w:t>7</w:t>
      </w:r>
      <w:r w:rsidRPr="4FEEABD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4FEEABD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Pr="007073BE" w:rsidR="008F17C8" w:rsidP="008F17C8" w:rsidRDefault="008F17C8" w14:paraId="5D6E7C8A" w14:textId="5C3B99D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92B">
        <w:rPr>
          <w:rFonts w:ascii="Times New Roman" w:hAnsi="Times New Roman" w:cs="Times New Roman"/>
          <w:b/>
          <w:bCs/>
          <w:sz w:val="24"/>
          <w:szCs w:val="24"/>
        </w:rPr>
        <w:t xml:space="preserve">„§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742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F17C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A8792B">
        <w:rPr>
          <w:rFonts w:ascii="Times New Roman" w:hAnsi="Times New Roman" w:cs="Times New Roman"/>
          <w:b/>
          <w:bCs/>
          <w:sz w:val="24"/>
          <w:szCs w:val="24"/>
        </w:rPr>
        <w:t>. Vahetu sunni kasutamine</w:t>
      </w:r>
    </w:p>
    <w:p w:rsidRPr="008F17C8" w:rsidR="008F17C8" w:rsidP="008F17C8" w:rsidRDefault="008F17C8" w14:paraId="72ACA84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F17C8" w:rsidR="008F17C8" w:rsidP="008F17C8" w:rsidRDefault="008F17C8" w14:paraId="64C08614" w14:textId="5A4CAB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del w:author="Moonika Kuusk - JUSTDIGI" w:date="2025-09-30T15:19:00Z" w16du:dateUtc="2025-09-30T12:19:00Z" w:id="54">
        <w:r w:rsidRPr="008F17C8" w:rsidDel="00A63C1F">
          <w:rPr>
            <w:rFonts w:ascii="Times New Roman" w:hAnsi="Times New Roman" w:cs="Times New Roman"/>
            <w:sz w:val="24"/>
            <w:szCs w:val="24"/>
          </w:rPr>
          <w:delText>„</w:delText>
        </w:r>
      </w:del>
      <w:r w:rsidRPr="008F17C8">
        <w:rPr>
          <w:rFonts w:ascii="Times New Roman" w:hAnsi="Times New Roman" w:cs="Times New Roman"/>
          <w:sz w:val="24"/>
          <w:szCs w:val="24"/>
        </w:rPr>
        <w:t>(1) Keskkonnaametil on lubatud kasutada füüsilist jõudu, erivahendeid ja teenistusrelvi korrakaitseseaduses sätestatud alusel ja korras.</w:t>
      </w:r>
    </w:p>
    <w:p w:rsidRPr="008F17C8" w:rsidR="008F17C8" w:rsidP="008F17C8" w:rsidRDefault="008F17C8" w14:paraId="48E4A8D2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F17C8" w:rsidR="008F17C8" w:rsidP="008F17C8" w:rsidRDefault="008F17C8" w14:paraId="072D6E4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7C8">
        <w:rPr>
          <w:rFonts w:ascii="Times New Roman" w:hAnsi="Times New Roman" w:cs="Times New Roman"/>
          <w:sz w:val="24"/>
          <w:szCs w:val="24"/>
        </w:rPr>
        <w:t>(2) Keskkonnaameti erivahendid on käerauad.</w:t>
      </w:r>
    </w:p>
    <w:p w:rsidRPr="008F17C8" w:rsidR="008F17C8" w:rsidP="008F17C8" w:rsidRDefault="008F17C8" w14:paraId="74ECB2D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F17C8" w:rsidR="008F17C8" w:rsidP="008F17C8" w:rsidRDefault="008F17C8" w14:paraId="3796F26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7C8">
        <w:rPr>
          <w:rFonts w:ascii="Times New Roman" w:hAnsi="Times New Roman" w:cs="Times New Roman"/>
          <w:sz w:val="24"/>
          <w:szCs w:val="24"/>
        </w:rPr>
        <w:t>(3) Keskkonnaameti teenistusrelvad on gaasirelv ja külmrelv.“.</w:t>
      </w:r>
    </w:p>
    <w:p w:rsidR="008F17C8" w:rsidP="009D6322" w:rsidRDefault="008F17C8" w14:paraId="32CC220D" w14:textId="34DD0C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337FFA7A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0398B04C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6340665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58A632AE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5AAB60B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21AAB4D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07BB" w:rsidP="009D6322" w:rsidRDefault="00FB07BB" w14:paraId="5932FAB7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10FFB" w:rsidR="00FB07BB" w:rsidP="009D6322" w:rsidRDefault="00FB07BB" w14:paraId="2779F3A6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Pr="008A3B0C" w:rsidR="000F026C" w:rsidP="00810FFB" w:rsidRDefault="00F669C2" w14:paraId="5C388284" w14:textId="1EC97B7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B0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087F2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B59C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3B0C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:rsidR="008A3B0C" w:rsidP="00810FFB" w:rsidRDefault="008A3B0C" w14:paraId="2054FF6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A3B0C" w:rsidR="00F669C2" w:rsidP="00810FFB" w:rsidRDefault="4A9A9B4E" w14:paraId="2A3D6938" w14:textId="4AE5E7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FEEABD4">
        <w:rPr>
          <w:rFonts w:ascii="Times New Roman" w:hAnsi="Times New Roman" w:cs="Times New Roman"/>
          <w:sz w:val="24"/>
          <w:szCs w:val="24"/>
        </w:rPr>
        <w:t>Käesolev s</w:t>
      </w:r>
      <w:r w:rsidRPr="4FEEABD4" w:rsidR="6B783731">
        <w:rPr>
          <w:rFonts w:ascii="Times New Roman" w:hAnsi="Times New Roman" w:cs="Times New Roman"/>
          <w:sz w:val="24"/>
          <w:szCs w:val="24"/>
        </w:rPr>
        <w:t>eadus jõustub</w:t>
      </w:r>
      <w:r w:rsidRPr="4FEEABD4" w:rsidR="21044349">
        <w:rPr>
          <w:rFonts w:ascii="Times New Roman" w:hAnsi="Times New Roman" w:cs="Times New Roman"/>
          <w:sz w:val="24"/>
          <w:szCs w:val="24"/>
        </w:rPr>
        <w:t xml:space="preserve"> 202</w:t>
      </w:r>
      <w:r w:rsidRPr="4FEEABD4" w:rsidR="33BF8DA9">
        <w:rPr>
          <w:rFonts w:ascii="Times New Roman" w:hAnsi="Times New Roman" w:cs="Times New Roman"/>
          <w:sz w:val="24"/>
          <w:szCs w:val="24"/>
        </w:rPr>
        <w:t>6</w:t>
      </w:r>
      <w:r w:rsidRPr="4FEEABD4" w:rsidR="21044349">
        <w:rPr>
          <w:rFonts w:ascii="Times New Roman" w:hAnsi="Times New Roman" w:cs="Times New Roman"/>
          <w:sz w:val="24"/>
          <w:szCs w:val="24"/>
        </w:rPr>
        <w:t>. aasta 1. j</w:t>
      </w:r>
      <w:r w:rsidRPr="4FEEABD4" w:rsidR="6A3D5D58">
        <w:rPr>
          <w:rFonts w:ascii="Times New Roman" w:hAnsi="Times New Roman" w:cs="Times New Roman"/>
          <w:sz w:val="24"/>
          <w:szCs w:val="24"/>
        </w:rPr>
        <w:t>uulil</w:t>
      </w:r>
      <w:r w:rsidRPr="4FEEABD4" w:rsidR="21044349">
        <w:rPr>
          <w:rFonts w:ascii="Times New Roman" w:hAnsi="Times New Roman" w:cs="Times New Roman"/>
          <w:sz w:val="24"/>
          <w:szCs w:val="24"/>
        </w:rPr>
        <w:t>.</w:t>
      </w:r>
    </w:p>
    <w:p w:rsidRPr="00810FFB" w:rsidR="00142FDB" w:rsidP="00810FFB" w:rsidRDefault="00142FDB" w14:paraId="1C0C01A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A3B0C" w:rsidR="0046076E" w:rsidP="008A3B0C" w:rsidRDefault="0046076E" w14:paraId="019FC351" w14:textId="19C00E5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Lauri Hussar</w:t>
      </w:r>
    </w:p>
    <w:p w:rsidRPr="008A3B0C" w:rsidR="0046076E" w:rsidP="008A3B0C" w:rsidRDefault="0046076E" w14:paraId="69149998" w14:textId="77F315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Riigikogu esimees</w:t>
      </w:r>
    </w:p>
    <w:p w:rsidRPr="008A3B0C" w:rsidR="0046076E" w:rsidP="008A3B0C" w:rsidRDefault="0046076E" w14:paraId="56554BA3" w14:textId="7777777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Pr="008A3B0C" w:rsidR="0046076E" w:rsidP="008A3B0C" w:rsidRDefault="0046076E" w14:paraId="38C4FE60" w14:textId="38C4CEB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Tallinn, ........ ........................... 202</w:t>
      </w:r>
      <w:r w:rsidR="00FD159B">
        <w:rPr>
          <w:rFonts w:ascii="Times New Roman" w:hAnsi="Times New Roman" w:cs="Times New Roman"/>
          <w:color w:val="auto"/>
        </w:rPr>
        <w:t>5</w:t>
      </w:r>
      <w:r w:rsidRPr="008A3B0C">
        <w:rPr>
          <w:rFonts w:ascii="Times New Roman" w:hAnsi="Times New Roman" w:cs="Times New Roman"/>
          <w:color w:val="auto"/>
        </w:rPr>
        <w:t>. a</w:t>
      </w:r>
    </w:p>
    <w:p w:rsidRPr="008A3B0C" w:rsidR="0046076E" w:rsidP="008A3B0C" w:rsidRDefault="0046076E" w14:paraId="0393B33E" w14:textId="7777777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:rsidRPr="008A3B0C" w:rsidR="00142FDB" w:rsidP="008A3B0C" w:rsidRDefault="0046076E" w14:paraId="2B14BBDF" w14:textId="4C521FC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A3B0C">
        <w:rPr>
          <w:rFonts w:ascii="Times New Roman" w:hAnsi="Times New Roman" w:cs="Times New Roman"/>
          <w:color w:val="auto"/>
        </w:rPr>
        <w:t>Algatab Vabariigi Valitsus</w:t>
      </w:r>
    </w:p>
    <w:p w:rsidRPr="00810FFB" w:rsidR="0046076E" w:rsidP="00810FFB" w:rsidRDefault="0046076E" w14:paraId="098301FD" w14:textId="16FEE9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FB">
        <w:rPr>
          <w:rFonts w:ascii="Times New Roman" w:hAnsi="Times New Roman" w:cs="Times New Roman"/>
          <w:sz w:val="24"/>
          <w:szCs w:val="24"/>
        </w:rPr>
        <w:t>........ ........................... 202</w:t>
      </w:r>
      <w:r w:rsidR="00FD159B">
        <w:rPr>
          <w:rFonts w:ascii="Times New Roman" w:hAnsi="Times New Roman" w:cs="Times New Roman"/>
          <w:sz w:val="24"/>
          <w:szCs w:val="24"/>
        </w:rPr>
        <w:t>5</w:t>
      </w:r>
      <w:r w:rsidRPr="00810FFB">
        <w:rPr>
          <w:rFonts w:ascii="Times New Roman" w:hAnsi="Times New Roman" w:cs="Times New Roman"/>
          <w:sz w:val="24"/>
          <w:szCs w:val="24"/>
        </w:rPr>
        <w:t>. a</w:t>
      </w:r>
    </w:p>
    <w:sectPr w:rsidRPr="00810FFB" w:rsidR="0046076E" w:rsidSect="00810FFB">
      <w:headerReference w:type="default" r:id="rId11"/>
      <w:pgSz w:w="11906" w:h="16838" w:orient="portrait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r="http://schemas.openxmlformats.org/officeDocument/2006/relationships" xmlns:w="http://schemas.openxmlformats.org/wordprocessingml/2006/main">
  <w:comment xmlns:w="http://schemas.openxmlformats.org/wordprocessingml/2006/main" w:initials="KJ" w:author="Kärt Voor - JUSTDIGI" w:date="2025-10-06T16:18:19" w:id="1704507333">
    <w:p xmlns:w14="http://schemas.microsoft.com/office/word/2010/wordml" xmlns:w="http://schemas.openxmlformats.org/wordprocessingml/2006/main" w:rsidR="79C85F13" w:rsidRDefault="20AB2458" w14:paraId="503EAFCE" w14:textId="6EBA726F">
      <w:pPr>
        <w:pStyle w:val="CommentText"/>
      </w:pPr>
      <w:r>
        <w:rPr>
          <w:rStyle w:val="CommentReference"/>
        </w:rPr>
        <w:annotationRef/>
      </w:r>
      <w:r w:rsidRPr="40DEB687" w:rsidR="7386B6C6">
        <w:t xml:space="preserve">Lehekülje numbrid esitatakse jaluses keskel. </w:t>
      </w:r>
      <w:hyperlink xmlns:r="http://schemas.openxmlformats.org/officeDocument/2006/relationships" r:id="Rbf87925d598f4029">
        <w:r w:rsidRPr="7E1A7D9A" w:rsidR="640162D3">
          <w:rPr>
            <w:rStyle w:val="Hyperlink"/>
          </w:rPr>
          <w:t>Riigikogus-me</w:t>
        </w:r>
      </w:hyperlink>
      <w:hyperlink xmlns:r="http://schemas.openxmlformats.org/officeDocument/2006/relationships" r:id="R5b36b63afda44eff">
        <w:r w:rsidRPr="25C36280" w:rsidR="672E424E">
          <w:rPr>
            <w:rStyle w:val="Hyperlink"/>
          </w:rPr>
          <w:t>Riigikogus-menetletavate-eeln-ude-normitehnika-eeskiri.pdf</w:t>
        </w:r>
      </w:hyperlink>
      <w:hyperlink xmlns:r="http://schemas.openxmlformats.org/officeDocument/2006/relationships" r:id="R02d7877e897b480a">
        <w:r w:rsidRPr="79188C77" w:rsidR="35935057">
          <w:rPr>
            <w:rStyle w:val="Hyperlink"/>
          </w:rPr>
          <w:t>netletavate-eeln-ude-normitehnika-eeskiri.pdf</w:t>
        </w:r>
      </w:hyperlink>
      <w:r w:rsidRPr="5B93962E" w:rsidR="50CE857D">
        <w:t xml:space="preserve"> Lisa 2 p 6.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03EAFC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35791E6" w16cex:dateUtc="2025-10-06T13:18:19.21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03EAFCE" w16cid:durableId="535791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7049" w:rsidP="00252BB1" w:rsidRDefault="00447049" w14:paraId="4788A8A8" w14:textId="77777777">
      <w:pPr>
        <w:spacing w:after="0" w:line="240" w:lineRule="auto"/>
      </w:pPr>
      <w:r>
        <w:separator/>
      </w:r>
    </w:p>
  </w:endnote>
  <w:endnote w:type="continuationSeparator" w:id="0">
    <w:p w:rsidR="00447049" w:rsidP="00252BB1" w:rsidRDefault="00447049" w14:paraId="015C08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7049" w:rsidP="00252BB1" w:rsidRDefault="00447049" w14:paraId="5FAFA241" w14:textId="77777777">
      <w:pPr>
        <w:spacing w:after="0" w:line="240" w:lineRule="auto"/>
      </w:pPr>
      <w:r>
        <w:separator/>
      </w:r>
    </w:p>
  </w:footnote>
  <w:footnote w:type="continuationSeparator" w:id="0">
    <w:p w:rsidR="00447049" w:rsidP="00252BB1" w:rsidRDefault="00447049" w14:paraId="7B0009F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9646279"/>
      <w:docPartObj>
        <w:docPartGallery w:val="Page Numbers (Top of Page)"/>
        <w:docPartUnique/>
      </w:docPartObj>
    </w:sdtPr>
    <w:sdtContent>
      <w:p w:rsidR="008642C0" w:rsidRDefault="008642C0" w14:paraId="1AAEE2DE" w14:textId="446AAF80">
        <w:pPr>
          <w:pStyle w:val="Pi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52BB1" w:rsidRDefault="00252BB1" w14:paraId="5CA561C7" w14:textId="7777777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34A5"/>
    <w:multiLevelType w:val="hybridMultilevel"/>
    <w:tmpl w:val="B51A14D0"/>
    <w:lvl w:ilvl="0" w:tplc="630C4C6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4069766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Moonika Kuusk - JUSTDIGI">
    <w15:presenceInfo w15:providerId="AD" w15:userId="S::moonika.kuusk@justdigi.ee::98222d7a-311a-491a-9144-cc461724f79f"/>
  </w15:person>
  <w15:person w15:author="Kärt Voor - JUSTDIGI">
    <w15:presenceInfo w15:providerId="AD" w15:userId="S::kart.voor@justdigi.ee::52dc4114-728c-4d71-abb1-7c598a6ea6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 w:val="tru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5B"/>
    <w:rsid w:val="00010ADA"/>
    <w:rsid w:val="00036763"/>
    <w:rsid w:val="00084AF2"/>
    <w:rsid w:val="000875D3"/>
    <w:rsid w:val="00087F2D"/>
    <w:rsid w:val="00090705"/>
    <w:rsid w:val="00097418"/>
    <w:rsid w:val="000A3F9D"/>
    <w:rsid w:val="000B5EE0"/>
    <w:rsid w:val="000B7392"/>
    <w:rsid w:val="000D088A"/>
    <w:rsid w:val="000E64BD"/>
    <w:rsid w:val="000F026C"/>
    <w:rsid w:val="000F55C5"/>
    <w:rsid w:val="001018EF"/>
    <w:rsid w:val="00101FD5"/>
    <w:rsid w:val="00106DBA"/>
    <w:rsid w:val="00115A7C"/>
    <w:rsid w:val="001211A1"/>
    <w:rsid w:val="001217EF"/>
    <w:rsid w:val="00135439"/>
    <w:rsid w:val="00142FDB"/>
    <w:rsid w:val="00153E2A"/>
    <w:rsid w:val="00155890"/>
    <w:rsid w:val="0015793F"/>
    <w:rsid w:val="00161C44"/>
    <w:rsid w:val="00165B38"/>
    <w:rsid w:val="00173804"/>
    <w:rsid w:val="001740B0"/>
    <w:rsid w:val="0017772C"/>
    <w:rsid w:val="0018088A"/>
    <w:rsid w:val="001919F4"/>
    <w:rsid w:val="001945EE"/>
    <w:rsid w:val="001A0739"/>
    <w:rsid w:val="001B0193"/>
    <w:rsid w:val="001B5605"/>
    <w:rsid w:val="001B672B"/>
    <w:rsid w:val="001B79C7"/>
    <w:rsid w:val="001C5FB2"/>
    <w:rsid w:val="001E5CE3"/>
    <w:rsid w:val="001E7F24"/>
    <w:rsid w:val="001F08D0"/>
    <w:rsid w:val="001F0C68"/>
    <w:rsid w:val="001F1433"/>
    <w:rsid w:val="001F7F01"/>
    <w:rsid w:val="00202547"/>
    <w:rsid w:val="00203E59"/>
    <w:rsid w:val="0021103F"/>
    <w:rsid w:val="0021786A"/>
    <w:rsid w:val="00220536"/>
    <w:rsid w:val="002365D8"/>
    <w:rsid w:val="002417B4"/>
    <w:rsid w:val="00243795"/>
    <w:rsid w:val="00252BB1"/>
    <w:rsid w:val="00256C10"/>
    <w:rsid w:val="00260ACE"/>
    <w:rsid w:val="0026742C"/>
    <w:rsid w:val="002676C2"/>
    <w:rsid w:val="00295A05"/>
    <w:rsid w:val="002A69CE"/>
    <w:rsid w:val="002B3D38"/>
    <w:rsid w:val="002B788C"/>
    <w:rsid w:val="002D107E"/>
    <w:rsid w:val="002D1E96"/>
    <w:rsid w:val="002D60E1"/>
    <w:rsid w:val="002E0E1B"/>
    <w:rsid w:val="002E46AD"/>
    <w:rsid w:val="00301885"/>
    <w:rsid w:val="00302181"/>
    <w:rsid w:val="003242E9"/>
    <w:rsid w:val="00324EEB"/>
    <w:rsid w:val="003373EF"/>
    <w:rsid w:val="00337719"/>
    <w:rsid w:val="00344BB0"/>
    <w:rsid w:val="00362FB7"/>
    <w:rsid w:val="003639FB"/>
    <w:rsid w:val="003674E0"/>
    <w:rsid w:val="00382DEC"/>
    <w:rsid w:val="00384D09"/>
    <w:rsid w:val="00386391"/>
    <w:rsid w:val="003864D5"/>
    <w:rsid w:val="003A71C0"/>
    <w:rsid w:val="003B1BC3"/>
    <w:rsid w:val="003C7352"/>
    <w:rsid w:val="003D142D"/>
    <w:rsid w:val="003E24BF"/>
    <w:rsid w:val="003F2516"/>
    <w:rsid w:val="004007AC"/>
    <w:rsid w:val="00414B30"/>
    <w:rsid w:val="0044102E"/>
    <w:rsid w:val="00447049"/>
    <w:rsid w:val="00447AF5"/>
    <w:rsid w:val="0046076E"/>
    <w:rsid w:val="00462CF3"/>
    <w:rsid w:val="00467812"/>
    <w:rsid w:val="00470308"/>
    <w:rsid w:val="00471524"/>
    <w:rsid w:val="00471CC7"/>
    <w:rsid w:val="00480D6A"/>
    <w:rsid w:val="004815AD"/>
    <w:rsid w:val="004920B9"/>
    <w:rsid w:val="00495EA5"/>
    <w:rsid w:val="004E1E42"/>
    <w:rsid w:val="004F42C6"/>
    <w:rsid w:val="005057C5"/>
    <w:rsid w:val="00505F5B"/>
    <w:rsid w:val="0051080F"/>
    <w:rsid w:val="00520C5B"/>
    <w:rsid w:val="005210D7"/>
    <w:rsid w:val="0052202A"/>
    <w:rsid w:val="0052338C"/>
    <w:rsid w:val="005245D6"/>
    <w:rsid w:val="005261A7"/>
    <w:rsid w:val="005403E4"/>
    <w:rsid w:val="0054096F"/>
    <w:rsid w:val="00542C23"/>
    <w:rsid w:val="00556C3E"/>
    <w:rsid w:val="00557A28"/>
    <w:rsid w:val="00564835"/>
    <w:rsid w:val="00572109"/>
    <w:rsid w:val="005757B3"/>
    <w:rsid w:val="00577A4D"/>
    <w:rsid w:val="00583057"/>
    <w:rsid w:val="005844B7"/>
    <w:rsid w:val="005A4B37"/>
    <w:rsid w:val="005A503A"/>
    <w:rsid w:val="005E0694"/>
    <w:rsid w:val="005F4013"/>
    <w:rsid w:val="0062424E"/>
    <w:rsid w:val="00632441"/>
    <w:rsid w:val="00641ADC"/>
    <w:rsid w:val="00643493"/>
    <w:rsid w:val="00647643"/>
    <w:rsid w:val="006551AF"/>
    <w:rsid w:val="00664704"/>
    <w:rsid w:val="0067255B"/>
    <w:rsid w:val="006745FA"/>
    <w:rsid w:val="00676D65"/>
    <w:rsid w:val="006817CD"/>
    <w:rsid w:val="0068351D"/>
    <w:rsid w:val="006860E2"/>
    <w:rsid w:val="00686333"/>
    <w:rsid w:val="00686D03"/>
    <w:rsid w:val="00697181"/>
    <w:rsid w:val="006B075D"/>
    <w:rsid w:val="006D1871"/>
    <w:rsid w:val="006D19FC"/>
    <w:rsid w:val="006E3E5A"/>
    <w:rsid w:val="006F031C"/>
    <w:rsid w:val="00706B75"/>
    <w:rsid w:val="007073BE"/>
    <w:rsid w:val="00707650"/>
    <w:rsid w:val="00710692"/>
    <w:rsid w:val="00714828"/>
    <w:rsid w:val="0073096D"/>
    <w:rsid w:val="00733196"/>
    <w:rsid w:val="00745664"/>
    <w:rsid w:val="007460D2"/>
    <w:rsid w:val="00746DBE"/>
    <w:rsid w:val="007508B9"/>
    <w:rsid w:val="00755E34"/>
    <w:rsid w:val="00763F54"/>
    <w:rsid w:val="00766A19"/>
    <w:rsid w:val="00777644"/>
    <w:rsid w:val="00777AC2"/>
    <w:rsid w:val="00784C8E"/>
    <w:rsid w:val="00784DB8"/>
    <w:rsid w:val="007915BC"/>
    <w:rsid w:val="0079221C"/>
    <w:rsid w:val="007A339E"/>
    <w:rsid w:val="007A403B"/>
    <w:rsid w:val="007B532C"/>
    <w:rsid w:val="007B59C9"/>
    <w:rsid w:val="007C7347"/>
    <w:rsid w:val="007F1A28"/>
    <w:rsid w:val="00810FFB"/>
    <w:rsid w:val="00827C62"/>
    <w:rsid w:val="0083149A"/>
    <w:rsid w:val="00837021"/>
    <w:rsid w:val="008378AD"/>
    <w:rsid w:val="0084201B"/>
    <w:rsid w:val="00845200"/>
    <w:rsid w:val="008473C4"/>
    <w:rsid w:val="00855119"/>
    <w:rsid w:val="008642C0"/>
    <w:rsid w:val="008679C9"/>
    <w:rsid w:val="00870213"/>
    <w:rsid w:val="00870943"/>
    <w:rsid w:val="00873332"/>
    <w:rsid w:val="00886559"/>
    <w:rsid w:val="008A3B0C"/>
    <w:rsid w:val="008B2C59"/>
    <w:rsid w:val="008C687A"/>
    <w:rsid w:val="008C6D1D"/>
    <w:rsid w:val="008E1840"/>
    <w:rsid w:val="008E653B"/>
    <w:rsid w:val="008F0E15"/>
    <w:rsid w:val="008F17C8"/>
    <w:rsid w:val="00900B68"/>
    <w:rsid w:val="0090131B"/>
    <w:rsid w:val="00902445"/>
    <w:rsid w:val="00915CFF"/>
    <w:rsid w:val="00915F3B"/>
    <w:rsid w:val="0092338F"/>
    <w:rsid w:val="009407AF"/>
    <w:rsid w:val="00944350"/>
    <w:rsid w:val="009443BD"/>
    <w:rsid w:val="00953D83"/>
    <w:rsid w:val="00956311"/>
    <w:rsid w:val="00994C18"/>
    <w:rsid w:val="009A0A27"/>
    <w:rsid w:val="009A14DC"/>
    <w:rsid w:val="009A6BC6"/>
    <w:rsid w:val="009C00E4"/>
    <w:rsid w:val="009D1C65"/>
    <w:rsid w:val="009D6322"/>
    <w:rsid w:val="009F39AC"/>
    <w:rsid w:val="00A02FC5"/>
    <w:rsid w:val="00A1344F"/>
    <w:rsid w:val="00A232E6"/>
    <w:rsid w:val="00A31AC1"/>
    <w:rsid w:val="00A456C8"/>
    <w:rsid w:val="00A531A1"/>
    <w:rsid w:val="00A63C1F"/>
    <w:rsid w:val="00A67E22"/>
    <w:rsid w:val="00A742AA"/>
    <w:rsid w:val="00A76A6F"/>
    <w:rsid w:val="00A8667F"/>
    <w:rsid w:val="00A8792B"/>
    <w:rsid w:val="00A94539"/>
    <w:rsid w:val="00AA1570"/>
    <w:rsid w:val="00AA75F3"/>
    <w:rsid w:val="00AB0AAB"/>
    <w:rsid w:val="00AB1D96"/>
    <w:rsid w:val="00AC1965"/>
    <w:rsid w:val="00AC1B75"/>
    <w:rsid w:val="00AC458A"/>
    <w:rsid w:val="00AD08D1"/>
    <w:rsid w:val="00B0156A"/>
    <w:rsid w:val="00B02634"/>
    <w:rsid w:val="00B05193"/>
    <w:rsid w:val="00B057B9"/>
    <w:rsid w:val="00B259E0"/>
    <w:rsid w:val="00B45D08"/>
    <w:rsid w:val="00B510D3"/>
    <w:rsid w:val="00B5728E"/>
    <w:rsid w:val="00B57A06"/>
    <w:rsid w:val="00B6393A"/>
    <w:rsid w:val="00B73917"/>
    <w:rsid w:val="00B77797"/>
    <w:rsid w:val="00B872F7"/>
    <w:rsid w:val="00B87DBE"/>
    <w:rsid w:val="00BB6E3E"/>
    <w:rsid w:val="00BC0435"/>
    <w:rsid w:val="00BC27C5"/>
    <w:rsid w:val="00BF3A0B"/>
    <w:rsid w:val="00BF41BC"/>
    <w:rsid w:val="00BF74A9"/>
    <w:rsid w:val="00BF7655"/>
    <w:rsid w:val="00BF7F8E"/>
    <w:rsid w:val="00C05BB6"/>
    <w:rsid w:val="00C06B7D"/>
    <w:rsid w:val="00C0754E"/>
    <w:rsid w:val="00C16CC8"/>
    <w:rsid w:val="00C24543"/>
    <w:rsid w:val="00C27B64"/>
    <w:rsid w:val="00C4583D"/>
    <w:rsid w:val="00C47C93"/>
    <w:rsid w:val="00C55FEF"/>
    <w:rsid w:val="00C7406C"/>
    <w:rsid w:val="00C7580E"/>
    <w:rsid w:val="00C86FFD"/>
    <w:rsid w:val="00C91CD8"/>
    <w:rsid w:val="00C92268"/>
    <w:rsid w:val="00C97A1E"/>
    <w:rsid w:val="00CA5029"/>
    <w:rsid w:val="00CB091F"/>
    <w:rsid w:val="00CB2DE2"/>
    <w:rsid w:val="00CB6DEA"/>
    <w:rsid w:val="00CC65CF"/>
    <w:rsid w:val="00CC7933"/>
    <w:rsid w:val="00CD1685"/>
    <w:rsid w:val="00CD2A9E"/>
    <w:rsid w:val="00CE1AF5"/>
    <w:rsid w:val="00CF5E6E"/>
    <w:rsid w:val="00CF6E63"/>
    <w:rsid w:val="00D01B51"/>
    <w:rsid w:val="00D06AFE"/>
    <w:rsid w:val="00D1479E"/>
    <w:rsid w:val="00D17608"/>
    <w:rsid w:val="00D2162B"/>
    <w:rsid w:val="00D44051"/>
    <w:rsid w:val="00D463D5"/>
    <w:rsid w:val="00D530A2"/>
    <w:rsid w:val="00D539B0"/>
    <w:rsid w:val="00D53F33"/>
    <w:rsid w:val="00D55C44"/>
    <w:rsid w:val="00D6647E"/>
    <w:rsid w:val="00D673E5"/>
    <w:rsid w:val="00D806E1"/>
    <w:rsid w:val="00D80C79"/>
    <w:rsid w:val="00D86424"/>
    <w:rsid w:val="00D86EEC"/>
    <w:rsid w:val="00D87415"/>
    <w:rsid w:val="00D906B5"/>
    <w:rsid w:val="00D92D21"/>
    <w:rsid w:val="00D934E9"/>
    <w:rsid w:val="00DA55CC"/>
    <w:rsid w:val="00DA5D67"/>
    <w:rsid w:val="00DB5593"/>
    <w:rsid w:val="00DC722B"/>
    <w:rsid w:val="00DD7BEE"/>
    <w:rsid w:val="00DE752A"/>
    <w:rsid w:val="00E05365"/>
    <w:rsid w:val="00E13D9B"/>
    <w:rsid w:val="00E2169D"/>
    <w:rsid w:val="00E42939"/>
    <w:rsid w:val="00E42B7E"/>
    <w:rsid w:val="00E42DC8"/>
    <w:rsid w:val="00E6087E"/>
    <w:rsid w:val="00E74085"/>
    <w:rsid w:val="00E8430E"/>
    <w:rsid w:val="00E843A3"/>
    <w:rsid w:val="00E846D9"/>
    <w:rsid w:val="00E9373C"/>
    <w:rsid w:val="00EA542F"/>
    <w:rsid w:val="00EB7786"/>
    <w:rsid w:val="00EC372B"/>
    <w:rsid w:val="00EC4799"/>
    <w:rsid w:val="00EE307B"/>
    <w:rsid w:val="00EF0222"/>
    <w:rsid w:val="00EF0C4B"/>
    <w:rsid w:val="00F01296"/>
    <w:rsid w:val="00F01870"/>
    <w:rsid w:val="00F05A87"/>
    <w:rsid w:val="00F17840"/>
    <w:rsid w:val="00F40936"/>
    <w:rsid w:val="00F41D5A"/>
    <w:rsid w:val="00F4355B"/>
    <w:rsid w:val="00F47007"/>
    <w:rsid w:val="00F47D02"/>
    <w:rsid w:val="00F52406"/>
    <w:rsid w:val="00F54585"/>
    <w:rsid w:val="00F5658F"/>
    <w:rsid w:val="00F61EED"/>
    <w:rsid w:val="00F669C2"/>
    <w:rsid w:val="00F674D5"/>
    <w:rsid w:val="00F713D7"/>
    <w:rsid w:val="00F72C96"/>
    <w:rsid w:val="00F82CE7"/>
    <w:rsid w:val="00F833B6"/>
    <w:rsid w:val="00F91A26"/>
    <w:rsid w:val="00F935A3"/>
    <w:rsid w:val="00F97976"/>
    <w:rsid w:val="00FA284E"/>
    <w:rsid w:val="00FB07BB"/>
    <w:rsid w:val="00FB4AAB"/>
    <w:rsid w:val="00FB7F86"/>
    <w:rsid w:val="00FC6782"/>
    <w:rsid w:val="00FD159B"/>
    <w:rsid w:val="00FD21A7"/>
    <w:rsid w:val="00FD4272"/>
    <w:rsid w:val="00FE5A1B"/>
    <w:rsid w:val="00FF11A7"/>
    <w:rsid w:val="02FC2695"/>
    <w:rsid w:val="054D15A6"/>
    <w:rsid w:val="0978000D"/>
    <w:rsid w:val="09D97EC7"/>
    <w:rsid w:val="0B33F0EB"/>
    <w:rsid w:val="0CC12A23"/>
    <w:rsid w:val="0D77200B"/>
    <w:rsid w:val="0F1310CD"/>
    <w:rsid w:val="0F8E4CCE"/>
    <w:rsid w:val="1069095B"/>
    <w:rsid w:val="10DE9E12"/>
    <w:rsid w:val="134AF7FE"/>
    <w:rsid w:val="15BA21BF"/>
    <w:rsid w:val="15E63877"/>
    <w:rsid w:val="1A96A96F"/>
    <w:rsid w:val="1B2D618C"/>
    <w:rsid w:val="1BFE6142"/>
    <w:rsid w:val="1D64062B"/>
    <w:rsid w:val="1FB51824"/>
    <w:rsid w:val="21044349"/>
    <w:rsid w:val="21158907"/>
    <w:rsid w:val="21BE4BB3"/>
    <w:rsid w:val="22D75E67"/>
    <w:rsid w:val="248046BC"/>
    <w:rsid w:val="2877079C"/>
    <w:rsid w:val="2AD48D66"/>
    <w:rsid w:val="2C8D2CC2"/>
    <w:rsid w:val="31BE9478"/>
    <w:rsid w:val="3236E84C"/>
    <w:rsid w:val="329A1D10"/>
    <w:rsid w:val="33BF8DA9"/>
    <w:rsid w:val="34A71ABC"/>
    <w:rsid w:val="3656FF48"/>
    <w:rsid w:val="37C4DEF2"/>
    <w:rsid w:val="39C8611F"/>
    <w:rsid w:val="3D8475D2"/>
    <w:rsid w:val="3DDF2DB2"/>
    <w:rsid w:val="3E240E2A"/>
    <w:rsid w:val="3EBBF397"/>
    <w:rsid w:val="3ECCD1A7"/>
    <w:rsid w:val="412B070D"/>
    <w:rsid w:val="41316F2B"/>
    <w:rsid w:val="4A9A9B4E"/>
    <w:rsid w:val="4ABFA400"/>
    <w:rsid w:val="4AD480A6"/>
    <w:rsid w:val="4ADB3731"/>
    <w:rsid w:val="4AEEFDED"/>
    <w:rsid w:val="4C1393E4"/>
    <w:rsid w:val="4C4A97EE"/>
    <w:rsid w:val="4C4E841E"/>
    <w:rsid w:val="4D4FB59C"/>
    <w:rsid w:val="4EAB797E"/>
    <w:rsid w:val="4F2762E0"/>
    <w:rsid w:val="4FEEABD4"/>
    <w:rsid w:val="504CEB83"/>
    <w:rsid w:val="527DE2CC"/>
    <w:rsid w:val="54F91FEF"/>
    <w:rsid w:val="57A8A594"/>
    <w:rsid w:val="57EDB6AE"/>
    <w:rsid w:val="5A0530D9"/>
    <w:rsid w:val="5A0E742C"/>
    <w:rsid w:val="5A1F89C8"/>
    <w:rsid w:val="5B97A4BB"/>
    <w:rsid w:val="5C27AB07"/>
    <w:rsid w:val="5FF1CA2D"/>
    <w:rsid w:val="6025791C"/>
    <w:rsid w:val="61992FFE"/>
    <w:rsid w:val="61DCCA97"/>
    <w:rsid w:val="634E2802"/>
    <w:rsid w:val="65B6F2D8"/>
    <w:rsid w:val="65E3B682"/>
    <w:rsid w:val="667DDE2A"/>
    <w:rsid w:val="67C91283"/>
    <w:rsid w:val="6888FEB0"/>
    <w:rsid w:val="69756081"/>
    <w:rsid w:val="69AB0BB1"/>
    <w:rsid w:val="6A3D5D58"/>
    <w:rsid w:val="6AED2F4E"/>
    <w:rsid w:val="6B783731"/>
    <w:rsid w:val="6F2838B7"/>
    <w:rsid w:val="6F828029"/>
    <w:rsid w:val="6FEAE9FB"/>
    <w:rsid w:val="71151822"/>
    <w:rsid w:val="7199D6F4"/>
    <w:rsid w:val="721D311A"/>
    <w:rsid w:val="72695E04"/>
    <w:rsid w:val="73523450"/>
    <w:rsid w:val="742B2F45"/>
    <w:rsid w:val="76F51B99"/>
    <w:rsid w:val="773A0BFA"/>
    <w:rsid w:val="780CF96F"/>
    <w:rsid w:val="79AD8913"/>
    <w:rsid w:val="7BA62B94"/>
    <w:rsid w:val="7F98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48DA"/>
  <w15:chartTrackingRefBased/>
  <w15:docId w15:val="{FA6219B4-C0FE-4C81-8545-0C8FDB90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915CFF"/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843A3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B0AA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B0AAB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rsid w:val="00AB0AAB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B0AAB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AB0AAB"/>
    <w:rPr>
      <w:b/>
      <w:bCs/>
      <w:sz w:val="20"/>
      <w:szCs w:val="20"/>
    </w:rPr>
  </w:style>
  <w:style w:type="paragraph" w:styleId="Default" w:customStyle="1">
    <w:name w:val="Default"/>
    <w:rsid w:val="0046076E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kern w:val="0"/>
      <w:sz w:val="24"/>
      <w:szCs w:val="24"/>
      <w14:ligatures w14:val="none"/>
    </w:rPr>
  </w:style>
  <w:style w:type="paragraph" w:styleId="Redaktsioon">
    <w:name w:val="Revision"/>
    <w:hidden/>
    <w:uiPriority w:val="99"/>
    <w:semiHidden/>
    <w:rsid w:val="008A3B0C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87333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73332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252BB1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252BB1"/>
  </w:style>
  <w:style w:type="paragraph" w:styleId="Jalus">
    <w:name w:val="footer"/>
    <w:basedOn w:val="Normaallaad"/>
    <w:link w:val="JalusMrk"/>
    <w:uiPriority w:val="99"/>
    <w:unhideWhenUsed/>
    <w:rsid w:val="00252BB1"/>
    <w:pPr>
      <w:tabs>
        <w:tab w:val="center" w:pos="4536"/>
        <w:tab w:val="right" w:pos="9072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252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5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&#65279;<?xml version="1.0" encoding="utf-8"?><Relationships xmlns="http://schemas.openxmlformats.org/package/2006/relationships"><Relationship Type="http://schemas.openxmlformats.org/officeDocument/2006/relationships/hyperlink" Target="https://www.riigikogu.ee/wpcms/wp-content/uploads/2014/11/Riigikogus-menetletavate-eeln-ude-normitehnika-eeskiri.pdf" TargetMode="External" Id="Rbf87925d598f4029" /><Relationship Type="http://schemas.openxmlformats.org/officeDocument/2006/relationships/hyperlink" Target="https://www.riigikogu.ee/wpcms/wp-content/uploads/2014/11/Riigikogus-menetletavate-eeln-ude-normitehnika-eeskiri.pdf" TargetMode="External" Id="R5b36b63afda44eff" /><Relationship Type="http://schemas.openxmlformats.org/officeDocument/2006/relationships/hyperlink" Target="https://www.riigikogu.ee/wpcms/wp-content/uploads/2014/11/Riigikogus-menetletavate-eeln-ude-normitehnika-eeskiri.pdf" TargetMode="External" Id="R02d7877e897b480a" /></Relationship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comments" Target="comments.xml" Id="R8fcbaad3d8ac46e5" /><Relationship Type="http://schemas.microsoft.com/office/2016/09/relationships/commentsIds" Target="commentsIds.xml" Id="R5e8630208e94431a" /><Relationship Type="http://schemas.microsoft.com/office/2011/relationships/commentsExtended" Target="commentsExtended.xml" Id="R4607c06d297b417f" /><Relationship Type="http://schemas.microsoft.com/office/2018/08/relationships/commentsExtensible" Target="commentsExtensible.xml" Id="R2df482c07d7e403a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C3A9EF-10E4-4736-8120-49D6BE96E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9CA8BE-15D6-40DC-8E7F-786FFEFC03CE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77C06411-9DC5-49E7-B125-9DD2974CE4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090F97-68CF-45B2-AA85-BF3C699EA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KeMIT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JustDigi I ringi märkustega arvestamine KeJS EN (vahetu sund)KIRKESSE</dc:title>
  <dc:subject/>
  <dc:creator>Helen Holtsman</dc:creator>
  <dc:description/>
  <lastModifiedBy>Kärt Voor - JUSTDIGI</lastModifiedBy>
  <revision>56</revision>
  <dcterms:created xsi:type="dcterms:W3CDTF">2025-09-30T06:41:00.0000000Z</dcterms:created>
  <dcterms:modified xsi:type="dcterms:W3CDTF">2025-10-06T13:22:12.4361636Z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2025-05-07T10:10:14Z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478fd5b3-bda5-4d0e-be9a-967623dc80e6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